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16F674FD" w14:textId="5F491E1A" w:rsidR="00DE6F1D" w:rsidRPr="00C726FA" w:rsidRDefault="000B3866" w:rsidP="007F734F">
      <w:pPr>
        <w:pStyle w:val="Antrat2"/>
        <w:numPr>
          <w:ilvl w:val="0"/>
          <w:numId w:val="0"/>
        </w:numPr>
        <w:spacing w:before="0" w:beforeAutospacing="0"/>
        <w:ind w:left="5103" w:hanging="141"/>
        <w:jc w:val="right"/>
        <w:rPr>
          <w:rFonts w:ascii="Arial" w:hAnsi="Arial" w:cs="Arial"/>
          <w:bCs/>
          <w:caps w:val="0"/>
          <w:color w:val="0070C0"/>
          <w:sz w:val="21"/>
          <w:szCs w:val="21"/>
          <w:lang w:val="lt-LT"/>
        </w:rPr>
      </w:pPr>
      <w:bookmarkStart w:id="0" w:name="_Toc160192167"/>
      <w:r w:rsidRPr="00C726FA">
        <w:rPr>
          <w:rFonts w:ascii="Arial" w:hAnsi="Arial" w:cs="Arial"/>
          <w:bCs/>
          <w:caps w:val="0"/>
          <w:color w:val="0070C0"/>
          <w:sz w:val="21"/>
          <w:szCs w:val="21"/>
          <w:lang w:val="lt-LT"/>
        </w:rPr>
        <w:t>Pirkimo sąlygų 7 priedas  „</w:t>
      </w:r>
      <w:r w:rsidR="007F734F" w:rsidRPr="00C726FA">
        <w:rPr>
          <w:rFonts w:ascii="Arial" w:hAnsi="Arial" w:cs="Arial"/>
          <w:bCs/>
          <w:caps w:val="0"/>
          <w:color w:val="0070C0"/>
          <w:sz w:val="21"/>
          <w:szCs w:val="21"/>
          <w:lang w:val="lt-LT"/>
        </w:rPr>
        <w:t>R</w:t>
      </w:r>
      <w:r w:rsidRPr="00C726FA">
        <w:rPr>
          <w:rFonts w:ascii="Arial" w:hAnsi="Arial" w:cs="Arial"/>
          <w:bCs/>
          <w:caps w:val="0"/>
          <w:color w:val="0070C0"/>
          <w:sz w:val="21"/>
          <w:szCs w:val="21"/>
          <w:lang w:val="lt-LT"/>
        </w:rPr>
        <w:t>eikalavimai mobilizacijos</w:t>
      </w:r>
      <w:r w:rsidR="00DE6F1D" w:rsidRPr="00C726FA">
        <w:rPr>
          <w:rFonts w:ascii="Arial" w:hAnsi="Arial" w:cs="Arial"/>
          <w:bCs/>
          <w:caps w:val="0"/>
          <w:color w:val="0070C0"/>
          <w:sz w:val="21"/>
          <w:szCs w:val="21"/>
          <w:lang w:val="lt-LT"/>
        </w:rPr>
        <w:t>,</w:t>
      </w:r>
      <w:bookmarkEnd w:id="0"/>
      <w:r w:rsidR="00DE6F1D" w:rsidRPr="00C726FA">
        <w:rPr>
          <w:rFonts w:ascii="Arial" w:hAnsi="Arial" w:cs="Arial"/>
          <w:bCs/>
          <w:caps w:val="0"/>
          <w:color w:val="0070C0"/>
          <w:sz w:val="21"/>
          <w:szCs w:val="21"/>
          <w:lang w:val="lt-LT"/>
        </w:rPr>
        <w:t xml:space="preserve"> </w:t>
      </w:r>
    </w:p>
    <w:p w14:paraId="5BEF374A" w14:textId="00A6097A" w:rsidR="00DE6F1D" w:rsidRPr="00C726FA" w:rsidRDefault="00DE6F1D" w:rsidP="007F734F">
      <w:pPr>
        <w:pStyle w:val="Antrat2"/>
        <w:numPr>
          <w:ilvl w:val="0"/>
          <w:numId w:val="0"/>
        </w:numPr>
        <w:spacing w:before="0" w:beforeAutospacing="0"/>
        <w:ind w:left="5103"/>
        <w:jc w:val="right"/>
        <w:rPr>
          <w:rFonts w:ascii="Arial" w:hAnsi="Arial" w:cs="Arial"/>
          <w:bCs/>
          <w:caps w:val="0"/>
          <w:color w:val="0070C0"/>
          <w:sz w:val="21"/>
          <w:szCs w:val="21"/>
          <w:lang w:val="lt-LT"/>
        </w:rPr>
      </w:pPr>
      <w:bookmarkStart w:id="1" w:name="_Toc160192168"/>
      <w:r w:rsidRPr="00C726FA">
        <w:rPr>
          <w:rFonts w:ascii="Arial" w:hAnsi="Arial" w:cs="Arial"/>
          <w:bCs/>
          <w:caps w:val="0"/>
          <w:color w:val="0070C0"/>
          <w:sz w:val="21"/>
          <w:szCs w:val="21"/>
          <w:lang w:val="lt-LT"/>
        </w:rPr>
        <w:t xml:space="preserve">karo ar nepaprastosios padėties </w:t>
      </w:r>
      <w:r w:rsidR="00BC0677" w:rsidRPr="00C726FA">
        <w:rPr>
          <w:rFonts w:ascii="Arial" w:hAnsi="Arial" w:cs="Arial"/>
          <w:bCs/>
          <w:caps w:val="0"/>
          <w:color w:val="0070C0"/>
          <w:sz w:val="21"/>
          <w:szCs w:val="21"/>
          <w:lang w:val="lt-LT"/>
        </w:rPr>
        <w:t>atveju</w:t>
      </w:r>
      <w:r w:rsidRPr="00C726FA">
        <w:rPr>
          <w:rFonts w:ascii="Arial" w:hAnsi="Arial" w:cs="Arial"/>
          <w:bCs/>
          <w:caps w:val="0"/>
          <w:color w:val="0070C0"/>
          <w:sz w:val="21"/>
          <w:szCs w:val="21"/>
          <w:lang w:val="lt-LT"/>
        </w:rPr>
        <w:t>“</w:t>
      </w:r>
      <w:bookmarkEnd w:id="1"/>
    </w:p>
    <w:p w14:paraId="5F1D97A6" w14:textId="77777777" w:rsidR="00DE6F1D" w:rsidRPr="00C726FA" w:rsidRDefault="00DE6F1D" w:rsidP="00DE6F1D">
      <w:pPr>
        <w:jc w:val="right"/>
        <w:rPr>
          <w:rFonts w:ascii="Arial" w:hAnsi="Arial" w:cs="Arial"/>
          <w:color w:val="0070C0"/>
          <w:sz w:val="21"/>
          <w:szCs w:val="21"/>
        </w:rPr>
      </w:pPr>
    </w:p>
    <w:p w14:paraId="10947B7A" w14:textId="77777777" w:rsidR="00DE6F1D" w:rsidRPr="00C726FA" w:rsidRDefault="00DE6F1D" w:rsidP="00DE6F1D">
      <w:pPr>
        <w:jc w:val="right"/>
        <w:rPr>
          <w:rFonts w:ascii="Arial" w:hAnsi="Arial" w:cs="Arial"/>
          <w:color w:val="0070C0"/>
          <w:sz w:val="21"/>
          <w:szCs w:val="21"/>
        </w:rPr>
      </w:pPr>
    </w:p>
    <w:tbl>
      <w:tblPr>
        <w:tblStyle w:val="Lentelstinklelis"/>
        <w:tblW w:w="0" w:type="auto"/>
        <w:tblLayout w:type="fixed"/>
        <w:tblLook w:val="04A0" w:firstRow="1" w:lastRow="0" w:firstColumn="1" w:lastColumn="0" w:noHBand="0" w:noVBand="1"/>
      </w:tblPr>
      <w:tblGrid>
        <w:gridCol w:w="555"/>
        <w:gridCol w:w="2978"/>
        <w:gridCol w:w="2978"/>
        <w:gridCol w:w="2979"/>
      </w:tblGrid>
      <w:tr w:rsidR="005B7CD0" w:rsidRPr="005B7CD0" w14:paraId="71D53876" w14:textId="77777777" w:rsidTr="00D11137">
        <w:tc>
          <w:tcPr>
            <w:tcW w:w="555" w:type="dxa"/>
          </w:tcPr>
          <w:p w14:paraId="210C1F66" w14:textId="77777777" w:rsidR="005B7CD0" w:rsidRPr="005B7CD0" w:rsidRDefault="005B7CD0" w:rsidP="005B7CD0">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ind w:left="57" w:right="57"/>
              <w:jc w:val="right"/>
              <w:rPr>
                <w:rFonts w:ascii="Arial" w:eastAsia="Times New Roman" w:hAnsi="Arial" w:cs="Arial"/>
                <w:b/>
                <w:bCs/>
                <w:color w:val="auto"/>
                <w:sz w:val="21"/>
                <w:szCs w:val="21"/>
                <w:lang w:val="lt-LT"/>
              </w:rPr>
            </w:pPr>
            <w:r w:rsidRPr="005B7CD0">
              <w:rPr>
                <w:rFonts w:ascii="Arial" w:eastAsia="Times New Roman" w:hAnsi="Arial" w:cs="Arial"/>
                <w:b/>
                <w:bCs/>
                <w:color w:val="auto"/>
                <w:sz w:val="21"/>
                <w:szCs w:val="21"/>
                <w:lang w:val="lt-LT"/>
              </w:rPr>
              <w:t>Eil. Nr.</w:t>
            </w:r>
          </w:p>
        </w:tc>
        <w:tc>
          <w:tcPr>
            <w:tcW w:w="2978" w:type="dxa"/>
            <w:vAlign w:val="center"/>
          </w:tcPr>
          <w:p w14:paraId="691D4526" w14:textId="77777777" w:rsidR="005B7CD0" w:rsidRPr="005B7CD0" w:rsidRDefault="005B7CD0" w:rsidP="005B7CD0">
            <w:pPr>
              <w:ind w:left="57" w:right="57"/>
              <w:jc w:val="center"/>
              <w:rPr>
                <w:rFonts w:ascii="Arial" w:hAnsi="Arial" w:cs="Arial"/>
                <w:b/>
                <w:bCs/>
                <w:sz w:val="21"/>
                <w:szCs w:val="21"/>
              </w:rPr>
            </w:pPr>
            <w:r w:rsidRPr="005B7CD0">
              <w:rPr>
                <w:rFonts w:ascii="Arial" w:hAnsi="Arial" w:cs="Arial"/>
                <w:b/>
                <w:bCs/>
                <w:sz w:val="21"/>
                <w:szCs w:val="21"/>
              </w:rPr>
              <w:t>Reikalavimas</w:t>
            </w:r>
          </w:p>
        </w:tc>
        <w:tc>
          <w:tcPr>
            <w:tcW w:w="2978" w:type="dxa"/>
            <w:vAlign w:val="center"/>
          </w:tcPr>
          <w:p w14:paraId="22F2AC61" w14:textId="77777777" w:rsidR="005B7CD0" w:rsidRPr="005B7CD0" w:rsidRDefault="005B7CD0" w:rsidP="005B7CD0">
            <w:pPr>
              <w:ind w:left="57" w:right="57"/>
              <w:jc w:val="center"/>
              <w:rPr>
                <w:rFonts w:ascii="Arial" w:eastAsia="Times New Roman" w:hAnsi="Arial" w:cs="Arial"/>
                <w:b/>
                <w:bCs/>
                <w:sz w:val="21"/>
                <w:szCs w:val="21"/>
              </w:rPr>
            </w:pPr>
            <w:r w:rsidRPr="005B7CD0">
              <w:rPr>
                <w:rFonts w:ascii="Arial" w:hAnsi="Arial" w:cs="Arial"/>
                <w:b/>
                <w:bCs/>
                <w:sz w:val="21"/>
                <w:szCs w:val="21"/>
              </w:rPr>
              <w:t xml:space="preserve">Atitikį pagrindžiantys dokumentai </w:t>
            </w:r>
          </w:p>
        </w:tc>
        <w:tc>
          <w:tcPr>
            <w:tcW w:w="2979" w:type="dxa"/>
            <w:vAlign w:val="center"/>
          </w:tcPr>
          <w:p w14:paraId="52CBDC74" w14:textId="77777777" w:rsidR="005B7CD0" w:rsidRPr="005B7CD0" w:rsidRDefault="005B7CD0" w:rsidP="005B7CD0">
            <w:pPr>
              <w:ind w:left="57" w:right="57"/>
              <w:jc w:val="center"/>
              <w:rPr>
                <w:rFonts w:ascii="Arial" w:eastAsia="Times New Roman" w:hAnsi="Arial" w:cs="Arial"/>
                <w:b/>
                <w:bCs/>
                <w:sz w:val="21"/>
                <w:szCs w:val="21"/>
              </w:rPr>
            </w:pPr>
            <w:r w:rsidRPr="005B7CD0">
              <w:rPr>
                <w:rFonts w:ascii="Arial" w:hAnsi="Arial" w:cs="Arial"/>
                <w:b/>
                <w:bCs/>
                <w:sz w:val="21"/>
                <w:szCs w:val="21"/>
              </w:rPr>
              <w:t>Subjektas, kuris turi atitikti reikalavimą</w:t>
            </w:r>
          </w:p>
        </w:tc>
      </w:tr>
      <w:tr w:rsidR="005B7CD0" w:rsidRPr="005B7CD0" w14:paraId="489CFEEB" w14:textId="77777777" w:rsidTr="00D11137">
        <w:tc>
          <w:tcPr>
            <w:tcW w:w="555" w:type="dxa"/>
          </w:tcPr>
          <w:p w14:paraId="7C14326E" w14:textId="77777777" w:rsidR="005B7CD0" w:rsidRPr="005B7CD0" w:rsidRDefault="005B7CD0" w:rsidP="005B7CD0">
            <w:pPr>
              <w:pStyle w:val="BodyA"/>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ind w:left="57" w:right="57" w:firstLine="0"/>
              <w:jc w:val="center"/>
              <w:rPr>
                <w:rFonts w:ascii="Arial" w:eastAsia="Times New Roman" w:hAnsi="Arial" w:cs="Arial"/>
                <w:color w:val="auto"/>
                <w:sz w:val="21"/>
                <w:szCs w:val="21"/>
                <w:lang w:val="lt-LT"/>
              </w:rPr>
            </w:pPr>
          </w:p>
        </w:tc>
        <w:tc>
          <w:tcPr>
            <w:tcW w:w="2978" w:type="dxa"/>
          </w:tcPr>
          <w:p w14:paraId="2DDFAACF" w14:textId="77777777" w:rsidR="005B7CD0" w:rsidRPr="005B7CD0" w:rsidRDefault="005B7CD0" w:rsidP="005B7CD0">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ind w:left="57" w:right="57"/>
              <w:jc w:val="both"/>
              <w:rPr>
                <w:rFonts w:ascii="Arial" w:hAnsi="Arial" w:cs="Arial"/>
                <w:sz w:val="21"/>
                <w:szCs w:val="21"/>
                <w:lang w:val="lt-LT"/>
              </w:rPr>
            </w:pPr>
            <w:r w:rsidRPr="005B7CD0">
              <w:rPr>
                <w:rFonts w:ascii="Arial" w:eastAsia="Times New Roman" w:hAnsi="Arial" w:cs="Arial"/>
                <w:color w:val="auto"/>
                <w:sz w:val="21"/>
                <w:szCs w:val="21"/>
                <w:lang w:val="lt-LT"/>
              </w:rPr>
              <w:t>Mobilizacijos, karo, nepaprastosios padėties atveju ar kai Lietuvos Respublikos Vyriausybė, įvertinusi riziką, kad veiksniai, dėl kurių buvo ar gali būti paskelbta mobilizacija, įvesta karo ar nepaprastoji padėtis, kelia grėsmę nacionaliniam saugumui, yra priėmusi sprendimą dėl šios nuostatos taikymo, tiekėjo pasiūlymas (paraiška) atmetamas, jei  yra bent viena iš VPĮ 45 straipsnio 2¹ dalies 1, 2, 4, 5, 6 punktuose numatytų sąlygų ar sąlygos dalių*:</w:t>
            </w:r>
            <w:r w:rsidRPr="005B7CD0">
              <w:rPr>
                <w:rFonts w:ascii="Arial" w:hAnsi="Arial" w:cs="Arial"/>
                <w:sz w:val="21"/>
                <w:szCs w:val="21"/>
                <w:lang w:val="lt-LT"/>
              </w:rPr>
              <w:t xml:space="preserve"> </w:t>
            </w:r>
          </w:p>
          <w:p w14:paraId="78A8A2FC" w14:textId="77777777" w:rsidR="005B7CD0" w:rsidRPr="005B7CD0" w:rsidRDefault="005B7CD0" w:rsidP="005B7CD0">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ind w:left="57" w:right="57"/>
              <w:jc w:val="both"/>
              <w:rPr>
                <w:rFonts w:ascii="Arial" w:hAnsi="Arial" w:cs="Arial"/>
                <w:sz w:val="21"/>
                <w:szCs w:val="21"/>
                <w:lang w:val="lt-LT"/>
              </w:rPr>
            </w:pPr>
          </w:p>
          <w:p w14:paraId="78818AF0" w14:textId="77777777" w:rsidR="005B7CD0" w:rsidRPr="005B7CD0" w:rsidRDefault="005B7CD0" w:rsidP="005B7CD0">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ind w:left="57" w:right="57"/>
              <w:jc w:val="both"/>
              <w:rPr>
                <w:rFonts w:ascii="Arial" w:eastAsia="Times New Roman" w:hAnsi="Arial" w:cs="Arial"/>
                <w:color w:val="auto"/>
                <w:sz w:val="21"/>
                <w:szCs w:val="21"/>
                <w:lang w:val="lt-LT"/>
              </w:rPr>
            </w:pPr>
          </w:p>
          <w:p w14:paraId="1CBC20E3" w14:textId="77777777" w:rsidR="005B7CD0" w:rsidRPr="005B7CD0" w:rsidRDefault="005B7CD0" w:rsidP="005B7CD0">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ind w:left="57" w:right="57"/>
              <w:jc w:val="both"/>
              <w:rPr>
                <w:rFonts w:ascii="Arial" w:eastAsia="Times New Roman" w:hAnsi="Arial" w:cs="Arial"/>
                <w:color w:val="auto"/>
                <w:sz w:val="21"/>
                <w:szCs w:val="21"/>
                <w:lang w:val="lt-LT"/>
              </w:rPr>
            </w:pPr>
            <w:r w:rsidRPr="005B7CD0">
              <w:rPr>
                <w:rFonts w:ascii="Arial" w:eastAsia="Times New Roman" w:hAnsi="Arial" w:cs="Arial"/>
                <w:color w:val="auto"/>
                <w:sz w:val="21"/>
                <w:szCs w:val="21"/>
                <w:lang w:val="lt-LT"/>
              </w:rPr>
              <w:t xml:space="preserve">1) tiekėjas, jo subtiekėjas, ūkio subjektai, kurių pajėgumais remiamasi, ar juos kontroliuojantys asmenys yra juridiniai asmenys, registruoti VPĮ 92 straipsnio 15 dalyje numatytame sąraše nurodytose valstybėse ar teritorijose; </w:t>
            </w:r>
          </w:p>
          <w:p w14:paraId="78465624" w14:textId="77777777" w:rsidR="005B7CD0" w:rsidRPr="005B7CD0" w:rsidRDefault="005B7CD0" w:rsidP="005B7CD0">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ind w:left="57" w:right="57"/>
              <w:jc w:val="both"/>
              <w:rPr>
                <w:rFonts w:ascii="Arial" w:eastAsia="Times New Roman" w:hAnsi="Arial" w:cs="Arial"/>
                <w:color w:val="auto"/>
                <w:sz w:val="21"/>
                <w:szCs w:val="21"/>
                <w:lang w:val="lt-LT"/>
              </w:rPr>
            </w:pPr>
            <w:r w:rsidRPr="005B7CD0">
              <w:rPr>
                <w:rFonts w:ascii="Arial" w:eastAsia="Times New Roman" w:hAnsi="Arial" w:cs="Arial"/>
                <w:color w:val="auto"/>
                <w:sz w:val="21"/>
                <w:szCs w:val="21"/>
                <w:lang w:val="lt-LT"/>
              </w:rPr>
              <w:t xml:space="preserve">2) tiekėjas, jo subtiekėjas, ūkio subjektas, kurio pajėgumais remiamasi, ar juos kontroliuojantys asmenys yra fiziniai asmenys, nuolat gyvenantys VPĮ 92 straipsnio 15 dalyje numatytame sąraše nurodytose valstybėse ar teritorijose arba turintys šių valstybių pilietybę; </w:t>
            </w:r>
          </w:p>
          <w:p w14:paraId="3D638D54" w14:textId="77777777" w:rsidR="005B7CD0" w:rsidRPr="005B7CD0" w:rsidRDefault="005B7CD0" w:rsidP="005B7CD0">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ind w:left="57" w:right="57"/>
              <w:jc w:val="both"/>
              <w:rPr>
                <w:rFonts w:ascii="Arial" w:eastAsia="Times New Roman" w:hAnsi="Arial" w:cs="Arial"/>
                <w:color w:val="auto"/>
                <w:sz w:val="21"/>
                <w:szCs w:val="21"/>
                <w:lang w:val="lt-LT"/>
              </w:rPr>
            </w:pPr>
            <w:r w:rsidRPr="005B7CD0">
              <w:rPr>
                <w:rFonts w:ascii="Arial" w:eastAsia="Times New Roman" w:hAnsi="Arial" w:cs="Arial"/>
                <w:color w:val="auto"/>
                <w:sz w:val="21"/>
                <w:szCs w:val="21"/>
                <w:lang w:val="lt-LT"/>
              </w:rPr>
              <w:t>3) Lietuvos Respublikos Vyriausybė, vadovaudamasi Nacionaliniam saugumui užtikrinti svarbių objektų apsaugos įstatyme įtvirtintais kriterijais, yra priėmusi sprendimą, patvirtinantį, kad šios dalies 1 ir 2 punktuose nurodyti subjektai ar su jais ketinamas sudaryti (sudarytas) sandoris neatitinka nacionalinio saugumo interesų;</w:t>
            </w:r>
          </w:p>
          <w:p w14:paraId="2F3198DF" w14:textId="77777777" w:rsidR="005B7CD0" w:rsidRPr="005B7CD0" w:rsidRDefault="005B7CD0" w:rsidP="005B7CD0">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ind w:left="57" w:right="57"/>
              <w:jc w:val="both"/>
              <w:rPr>
                <w:rFonts w:ascii="Arial" w:eastAsia="Times New Roman" w:hAnsi="Arial" w:cs="Arial"/>
                <w:color w:val="auto"/>
                <w:sz w:val="21"/>
                <w:szCs w:val="21"/>
                <w:lang w:val="lt-LT"/>
              </w:rPr>
            </w:pPr>
            <w:r w:rsidRPr="005B7CD0">
              <w:rPr>
                <w:rFonts w:ascii="Arial" w:eastAsia="Times New Roman" w:hAnsi="Arial" w:cs="Arial"/>
                <w:color w:val="auto"/>
                <w:sz w:val="21"/>
                <w:szCs w:val="21"/>
                <w:lang w:val="lt-LT"/>
              </w:rPr>
              <w:t xml:space="preserve">4) CPO LT turi kompetentingų institucijų informacijos, kad šios dalies 1 ir 2 punktuose nurodyti subjektai turi interesų, </w:t>
            </w:r>
            <w:r w:rsidRPr="005B7CD0">
              <w:rPr>
                <w:rFonts w:ascii="Arial" w:eastAsia="Times New Roman" w:hAnsi="Arial" w:cs="Arial"/>
                <w:color w:val="auto"/>
                <w:sz w:val="21"/>
                <w:szCs w:val="21"/>
                <w:lang w:val="lt-LT"/>
              </w:rPr>
              <w:lastRenderedPageBreak/>
              <w:t>galinčių kelti grėsmę nacionaliniam saugumui;</w:t>
            </w:r>
          </w:p>
          <w:p w14:paraId="1CC2762F" w14:textId="77777777" w:rsidR="005B7CD0" w:rsidRPr="005B7CD0" w:rsidRDefault="005B7CD0" w:rsidP="005B7CD0">
            <w:pPr>
              <w:pStyle w:val="BodyA"/>
              <w:spacing w:line="240" w:lineRule="auto"/>
              <w:ind w:left="57" w:right="57"/>
              <w:jc w:val="both"/>
              <w:rPr>
                <w:rFonts w:ascii="Arial" w:eastAsia="Times New Roman" w:hAnsi="Arial" w:cs="Arial"/>
                <w:color w:val="auto"/>
                <w:sz w:val="21"/>
                <w:szCs w:val="21"/>
                <w:lang w:val="lt-LT"/>
              </w:rPr>
            </w:pPr>
            <w:r w:rsidRPr="005B7CD0">
              <w:rPr>
                <w:rFonts w:ascii="Arial" w:eastAsia="Times New Roman" w:hAnsi="Arial" w:cs="Arial"/>
                <w:color w:val="auto"/>
                <w:sz w:val="21"/>
                <w:szCs w:val="21"/>
                <w:lang w:val="lt-LT"/>
              </w:rPr>
              <w:t>5) tiekėjas, jo subtiekėjas, ūkio subjektas, kurio pajėgumais remiasi, vykdo veiklą VPĮ 92 straipsnio 15 dalyje numatytame sąraše nurodytose valstybėse ar teritorijose arba yra ūkio subjektų grupės, kurios bet kuris narys vykdo veiklą VPĮ 92 straipsnio 15 dalyje numatytame sąraše nurodytose valstybėse ar teritorijose, narys arba vadovas, kitas valdymo ar priežiūros organo narys ar kitas asmuo (kiti asmenys), turintis (turintys) teisę atstovauti tiekėjui, subtiekėjui, ūkio subjektui, kurio pajėgumais remiamasi, ar jį kontroliuoti, jo vardu priimti sprendimą, sudaryti sandorį, ir tokiu būdu dalyvauja tokių ūkio subjektų grupių ir (ar) ūkio subjektų veikloje.</w:t>
            </w:r>
          </w:p>
          <w:p w14:paraId="6B3CB460" w14:textId="77777777" w:rsidR="005B7CD0" w:rsidRPr="005B7CD0" w:rsidRDefault="005B7CD0" w:rsidP="005B7CD0">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ind w:left="57" w:right="57"/>
              <w:jc w:val="both"/>
              <w:rPr>
                <w:rFonts w:ascii="Arial" w:eastAsia="Times New Roman" w:hAnsi="Arial" w:cs="Arial"/>
                <w:color w:val="auto"/>
                <w:sz w:val="21"/>
                <w:szCs w:val="21"/>
                <w:lang w:val="lt-LT"/>
              </w:rPr>
            </w:pPr>
          </w:p>
          <w:p w14:paraId="12E0B5C6" w14:textId="77777777" w:rsidR="005B7CD0" w:rsidRPr="005B7CD0" w:rsidRDefault="005B7CD0" w:rsidP="005B7CD0">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ind w:left="57" w:right="57"/>
              <w:jc w:val="both"/>
              <w:rPr>
                <w:rFonts w:ascii="Arial" w:eastAsia="Times New Roman" w:hAnsi="Arial" w:cs="Arial"/>
                <w:color w:val="auto"/>
                <w:sz w:val="21"/>
                <w:szCs w:val="21"/>
                <w:lang w:val="lt-LT"/>
              </w:rPr>
            </w:pPr>
          </w:p>
          <w:p w14:paraId="51AA19D0" w14:textId="77777777" w:rsidR="005B7CD0" w:rsidRPr="005B7CD0" w:rsidRDefault="005B7CD0" w:rsidP="005B7CD0">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ind w:left="57" w:right="57"/>
              <w:jc w:val="both"/>
              <w:rPr>
                <w:rFonts w:ascii="Arial" w:eastAsia="Times New Roman" w:hAnsi="Arial" w:cs="Arial"/>
                <w:color w:val="auto"/>
                <w:sz w:val="21"/>
                <w:szCs w:val="21"/>
                <w:lang w:val="lt-LT"/>
              </w:rPr>
            </w:pPr>
          </w:p>
          <w:p w14:paraId="05AD12D6" w14:textId="77777777" w:rsidR="005B7CD0" w:rsidRPr="005B7CD0" w:rsidRDefault="005B7CD0" w:rsidP="005B7CD0">
            <w:pPr>
              <w:ind w:left="57" w:right="57"/>
              <w:rPr>
                <w:rFonts w:ascii="Arial" w:eastAsia="Times New Roman" w:hAnsi="Arial" w:cs="Arial"/>
                <w:i/>
                <w:iCs/>
                <w:sz w:val="21"/>
                <w:szCs w:val="21"/>
              </w:rPr>
            </w:pPr>
            <w:r w:rsidRPr="005B7CD0">
              <w:rPr>
                <w:rFonts w:ascii="Arial" w:eastAsia="Times New Roman" w:hAnsi="Arial" w:cs="Arial"/>
                <w:sz w:val="21"/>
                <w:szCs w:val="21"/>
              </w:rPr>
              <w:t>*jei pakeitus VPĮ reikalavimus, jie galės būti taikomi jau paskelbtiems pirkimams, CPO LT turi teisę vadovautis pakeistomis VPĮ nuostatomis.</w:t>
            </w:r>
          </w:p>
        </w:tc>
        <w:tc>
          <w:tcPr>
            <w:tcW w:w="2978" w:type="dxa"/>
          </w:tcPr>
          <w:p w14:paraId="5BB86026" w14:textId="77777777" w:rsidR="005B7CD0" w:rsidRPr="005B7CD0" w:rsidRDefault="005B7CD0" w:rsidP="005B7CD0">
            <w:pPr>
              <w:ind w:left="57" w:right="57"/>
              <w:rPr>
                <w:rFonts w:ascii="Arial" w:hAnsi="Arial" w:cs="Arial"/>
                <w:sz w:val="21"/>
                <w:szCs w:val="21"/>
                <w:lang w:eastAsia="en-GB"/>
              </w:rPr>
            </w:pPr>
            <w:r w:rsidRPr="005B7CD0">
              <w:rPr>
                <w:rFonts w:ascii="Arial" w:hAnsi="Arial" w:cs="Arial"/>
                <w:sz w:val="21"/>
                <w:szCs w:val="21"/>
                <w:lang w:eastAsia="en-GB"/>
              </w:rPr>
              <w:lastRenderedPageBreak/>
              <w:t>Pateikiama:</w:t>
            </w:r>
          </w:p>
          <w:p w14:paraId="4B4D8BCA" w14:textId="001B0D2B" w:rsidR="005B7CD0" w:rsidRPr="005B7CD0" w:rsidRDefault="005B7CD0" w:rsidP="005B7CD0">
            <w:pPr>
              <w:ind w:left="57" w:right="57"/>
              <w:rPr>
                <w:rFonts w:ascii="Arial" w:hAnsi="Arial" w:cs="Arial"/>
                <w:sz w:val="21"/>
                <w:szCs w:val="21"/>
                <w:lang w:eastAsia="en-GB"/>
              </w:rPr>
            </w:pPr>
            <w:r w:rsidRPr="005B7CD0">
              <w:rPr>
                <w:rFonts w:ascii="Arial" w:hAnsi="Arial" w:cs="Arial"/>
                <w:sz w:val="21"/>
                <w:szCs w:val="21"/>
                <w:lang w:eastAsia="en-GB"/>
              </w:rPr>
              <w:t xml:space="preserve">1. laisvos formos atitikties deklaracija (pavyzdinė deklaracijos forma pridedama pirkimo dokumentų A dalies </w:t>
            </w:r>
            <w:del w:id="2" w:author="Ramūnas Valiulis" w:date="2025-01-13T10:32:00Z" w16du:dateUtc="2025-01-13T08:32:00Z">
              <w:r w:rsidRPr="005B7CD0" w:rsidDel="00501326">
                <w:rPr>
                  <w:rFonts w:ascii="Arial" w:hAnsi="Arial" w:cs="Arial"/>
                  <w:sz w:val="21"/>
                  <w:szCs w:val="21"/>
                  <w:lang w:eastAsia="en-GB"/>
                </w:rPr>
                <w:delText xml:space="preserve">7 </w:delText>
              </w:r>
            </w:del>
            <w:ins w:id="3" w:author="Ramūnas Valiulis" w:date="2025-01-13T10:32:00Z" w16du:dateUtc="2025-01-13T08:32:00Z">
              <w:r w:rsidR="00501326">
                <w:rPr>
                  <w:rFonts w:ascii="Arial" w:hAnsi="Arial" w:cs="Arial"/>
                  <w:sz w:val="21"/>
                  <w:szCs w:val="21"/>
                  <w:lang w:eastAsia="en-GB"/>
                </w:rPr>
                <w:t>8</w:t>
              </w:r>
              <w:r w:rsidR="00501326" w:rsidRPr="005B7CD0">
                <w:rPr>
                  <w:rFonts w:ascii="Arial" w:hAnsi="Arial" w:cs="Arial"/>
                  <w:sz w:val="21"/>
                  <w:szCs w:val="21"/>
                  <w:lang w:eastAsia="en-GB"/>
                </w:rPr>
                <w:t xml:space="preserve"> </w:t>
              </w:r>
            </w:ins>
            <w:r w:rsidRPr="005B7CD0">
              <w:rPr>
                <w:rFonts w:ascii="Arial" w:hAnsi="Arial" w:cs="Arial"/>
                <w:sz w:val="21"/>
                <w:szCs w:val="21"/>
                <w:lang w:eastAsia="en-GB"/>
              </w:rPr>
              <w:t>priede</w:t>
            </w:r>
            <w:r w:rsidRPr="005B7CD0">
              <w:rPr>
                <w:rFonts w:ascii="Arial" w:hAnsi="Arial" w:cs="Arial"/>
                <w:sz w:val="21"/>
                <w:szCs w:val="21"/>
              </w:rPr>
              <w:t>)</w:t>
            </w:r>
          </w:p>
          <w:p w14:paraId="78F89321" w14:textId="77777777" w:rsidR="005B7CD0" w:rsidRPr="005B7CD0" w:rsidRDefault="005B7CD0" w:rsidP="005B7CD0">
            <w:pPr>
              <w:ind w:left="57" w:right="57"/>
              <w:rPr>
                <w:rFonts w:ascii="Arial" w:hAnsi="Arial" w:cs="Arial"/>
                <w:sz w:val="21"/>
                <w:szCs w:val="21"/>
                <w:lang w:eastAsia="en-GB"/>
              </w:rPr>
            </w:pPr>
          </w:p>
          <w:p w14:paraId="73315584" w14:textId="77777777" w:rsidR="005B7CD0" w:rsidRPr="005B7CD0" w:rsidRDefault="005B7CD0" w:rsidP="005B7CD0">
            <w:pPr>
              <w:ind w:left="57" w:right="57"/>
              <w:rPr>
                <w:rFonts w:ascii="Arial" w:hAnsi="Arial" w:cs="Arial"/>
                <w:sz w:val="21"/>
                <w:szCs w:val="21"/>
                <w:lang w:eastAsia="en-GB"/>
              </w:rPr>
            </w:pPr>
            <w:r w:rsidRPr="005B7CD0">
              <w:rPr>
                <w:rFonts w:ascii="Arial" w:hAnsi="Arial" w:cs="Arial"/>
                <w:sz w:val="21"/>
                <w:szCs w:val="21"/>
                <w:lang w:eastAsia="en-GB"/>
              </w:rPr>
              <w:t>2. jeigu CPO LT kyla abejonių dėl tiekėjo nurodytos informacijos, įrodančios šio punkto 1 ir 2 dalies reikalavimus, teisingumo, ji iš galimo laimėtojo paprašys pateikti</w:t>
            </w:r>
            <w:r w:rsidRPr="005B7CD0">
              <w:rPr>
                <w:rFonts w:ascii="Arial" w:hAnsi="Arial" w:cs="Arial"/>
                <w:sz w:val="21"/>
                <w:szCs w:val="21"/>
              </w:rPr>
              <w:t xml:space="preserve"> </w:t>
            </w:r>
            <w:r w:rsidRPr="005B7CD0">
              <w:rPr>
                <w:rFonts w:ascii="Arial" w:hAnsi="Arial" w:cs="Arial"/>
                <w:sz w:val="21"/>
                <w:szCs w:val="21"/>
                <w:lang w:eastAsia="en-GB"/>
              </w:rPr>
              <w:t>vieną ar kelis žemiau nurodytus dokumentus:</w:t>
            </w:r>
          </w:p>
          <w:p w14:paraId="46AAA4F6" w14:textId="77777777" w:rsidR="005B7CD0" w:rsidRPr="005B7CD0" w:rsidRDefault="005B7CD0" w:rsidP="005B7CD0">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ind w:left="57" w:right="57"/>
              <w:jc w:val="both"/>
              <w:rPr>
                <w:rFonts w:ascii="Arial" w:eastAsia="Times New Roman" w:hAnsi="Arial" w:cs="Arial"/>
                <w:color w:val="auto"/>
                <w:sz w:val="21"/>
                <w:szCs w:val="21"/>
                <w:lang w:val="lt-LT"/>
              </w:rPr>
            </w:pPr>
            <w:r w:rsidRPr="005B7CD0">
              <w:rPr>
                <w:rFonts w:ascii="Arial" w:eastAsia="Times New Roman" w:hAnsi="Arial" w:cs="Arial"/>
                <w:color w:val="auto"/>
                <w:sz w:val="21"/>
                <w:szCs w:val="21"/>
                <w:lang w:val="lt-LT"/>
              </w:rPr>
              <w:t xml:space="preserve">2.1. tiekėjo (juridinio asmens) vadovo patvirtintą juridinio asmens steigimo dokumentų kopiją; </w:t>
            </w:r>
          </w:p>
          <w:p w14:paraId="1B873C86" w14:textId="77777777" w:rsidR="005B7CD0" w:rsidRPr="005B7CD0" w:rsidRDefault="005B7CD0" w:rsidP="005B7CD0">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ind w:left="57" w:right="57"/>
              <w:jc w:val="both"/>
              <w:rPr>
                <w:rFonts w:ascii="Arial" w:eastAsia="Times New Roman" w:hAnsi="Arial" w:cs="Arial"/>
                <w:color w:val="auto"/>
                <w:sz w:val="21"/>
                <w:szCs w:val="21"/>
                <w:lang w:val="lt-LT"/>
              </w:rPr>
            </w:pPr>
            <w:r w:rsidRPr="005B7CD0">
              <w:rPr>
                <w:rFonts w:ascii="Arial" w:eastAsia="Times New Roman" w:hAnsi="Arial" w:cs="Arial"/>
                <w:color w:val="auto"/>
                <w:sz w:val="21"/>
                <w:szCs w:val="21"/>
                <w:lang w:val="lt-LT"/>
              </w:rPr>
              <w:t>2.2. Juridinių asmenų registro (JAR) išplėstinį išrašą su istorija;</w:t>
            </w:r>
          </w:p>
          <w:p w14:paraId="2E299B46" w14:textId="77777777" w:rsidR="005B7CD0" w:rsidRPr="005B7CD0" w:rsidRDefault="005B7CD0" w:rsidP="005B7CD0">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ind w:left="57" w:right="57"/>
              <w:jc w:val="both"/>
              <w:rPr>
                <w:rFonts w:ascii="Arial" w:eastAsia="Times New Roman" w:hAnsi="Arial" w:cs="Arial"/>
                <w:color w:val="auto"/>
                <w:sz w:val="21"/>
                <w:szCs w:val="21"/>
                <w:lang w:val="lt-LT"/>
              </w:rPr>
            </w:pPr>
            <w:r w:rsidRPr="005B7CD0">
              <w:rPr>
                <w:rFonts w:ascii="Arial" w:eastAsia="Times New Roman" w:hAnsi="Arial" w:cs="Arial"/>
                <w:color w:val="auto"/>
                <w:sz w:val="21"/>
                <w:szCs w:val="21"/>
                <w:lang w:val="lt-LT"/>
              </w:rPr>
              <w:t>2.3. Juridinių asmenų dalyvių informacinės sistemos (JADIS) išrašą;</w:t>
            </w:r>
          </w:p>
          <w:p w14:paraId="0D36A7EC" w14:textId="77777777" w:rsidR="005B7CD0" w:rsidRPr="005B7CD0" w:rsidRDefault="005B7CD0" w:rsidP="005B7CD0">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ind w:left="57" w:right="57"/>
              <w:jc w:val="both"/>
              <w:rPr>
                <w:rFonts w:ascii="Arial" w:eastAsia="Times New Roman" w:hAnsi="Arial" w:cs="Arial"/>
                <w:color w:val="auto"/>
                <w:sz w:val="21"/>
                <w:szCs w:val="21"/>
                <w:lang w:val="lt-LT"/>
              </w:rPr>
            </w:pPr>
            <w:r w:rsidRPr="005B7CD0">
              <w:rPr>
                <w:rFonts w:ascii="Arial" w:eastAsia="Times New Roman" w:hAnsi="Arial" w:cs="Arial"/>
                <w:color w:val="auto"/>
                <w:sz w:val="21"/>
                <w:szCs w:val="21"/>
                <w:lang w:val="lt-LT"/>
              </w:rPr>
              <w:t>2.4. JADIS naudos gavėjų posistemio (JANGIS) išrašą;</w:t>
            </w:r>
          </w:p>
          <w:p w14:paraId="04D4B3E6" w14:textId="77777777" w:rsidR="005B7CD0" w:rsidRPr="005B7CD0" w:rsidRDefault="005B7CD0" w:rsidP="005B7CD0">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ind w:left="57" w:right="57"/>
              <w:jc w:val="both"/>
              <w:rPr>
                <w:rFonts w:ascii="Arial" w:eastAsia="Times New Roman" w:hAnsi="Arial" w:cs="Arial"/>
                <w:color w:val="auto"/>
                <w:sz w:val="21"/>
                <w:szCs w:val="21"/>
                <w:lang w:val="lt-LT"/>
              </w:rPr>
            </w:pPr>
            <w:r w:rsidRPr="005B7CD0">
              <w:rPr>
                <w:rFonts w:ascii="Arial" w:eastAsia="Times New Roman" w:hAnsi="Arial" w:cs="Arial"/>
                <w:color w:val="auto"/>
                <w:sz w:val="21"/>
                <w:szCs w:val="21"/>
                <w:lang w:val="lt-LT"/>
              </w:rPr>
              <w:t>2.5. asmens tapatybę patvirtinančio dokumento (tapatybės kortelės ar paso) kopiją;</w:t>
            </w:r>
          </w:p>
          <w:p w14:paraId="6F0623A4" w14:textId="77777777" w:rsidR="005B7CD0" w:rsidRPr="005B7CD0" w:rsidRDefault="005B7CD0" w:rsidP="005B7CD0">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ind w:left="57" w:right="57"/>
              <w:jc w:val="both"/>
              <w:rPr>
                <w:rFonts w:ascii="Arial" w:eastAsia="Times New Roman" w:hAnsi="Arial" w:cs="Arial"/>
                <w:color w:val="auto"/>
                <w:sz w:val="21"/>
                <w:szCs w:val="21"/>
                <w:lang w:val="lt-LT"/>
              </w:rPr>
            </w:pPr>
            <w:r w:rsidRPr="005B7CD0">
              <w:rPr>
                <w:rFonts w:ascii="Arial" w:eastAsia="Times New Roman" w:hAnsi="Arial" w:cs="Arial"/>
                <w:color w:val="auto"/>
                <w:sz w:val="21"/>
                <w:szCs w:val="21"/>
                <w:lang w:val="lt-LT"/>
              </w:rPr>
              <w:t>2.6. leidimą verstis atitinkama ūkine veikla patvirtinančio dokumento (pavyzdžiui, verslo liudijimo, individualios veiklos pažymėjimo ir pan.) kopiją;</w:t>
            </w:r>
          </w:p>
          <w:p w14:paraId="59924768" w14:textId="77777777" w:rsidR="005B7CD0" w:rsidRPr="005B7CD0" w:rsidRDefault="005B7CD0" w:rsidP="005B7CD0">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ind w:left="57" w:right="57"/>
              <w:jc w:val="both"/>
              <w:rPr>
                <w:rFonts w:ascii="Arial" w:eastAsia="Times New Roman" w:hAnsi="Arial" w:cs="Arial"/>
                <w:color w:val="auto"/>
                <w:sz w:val="21"/>
                <w:szCs w:val="21"/>
                <w:lang w:val="lt-LT"/>
              </w:rPr>
            </w:pPr>
            <w:r w:rsidRPr="005B7CD0">
              <w:rPr>
                <w:rFonts w:ascii="Arial" w:eastAsia="Times New Roman" w:hAnsi="Arial" w:cs="Arial"/>
                <w:color w:val="auto"/>
                <w:sz w:val="21"/>
                <w:szCs w:val="21"/>
                <w:lang w:val="lt-LT"/>
              </w:rPr>
              <w:t>2.7. pažymą apie deklaruotą gyvenamąją vietą;</w:t>
            </w:r>
          </w:p>
          <w:p w14:paraId="5BCA524C" w14:textId="77777777" w:rsidR="005B7CD0" w:rsidRPr="005B7CD0" w:rsidRDefault="005B7CD0" w:rsidP="005B7CD0">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ind w:left="57" w:right="57"/>
              <w:jc w:val="both"/>
              <w:rPr>
                <w:rFonts w:ascii="Arial" w:eastAsia="Times New Roman" w:hAnsi="Arial" w:cs="Arial"/>
                <w:color w:val="auto"/>
                <w:sz w:val="21"/>
                <w:szCs w:val="21"/>
                <w:lang w:val="lt-LT"/>
              </w:rPr>
            </w:pPr>
            <w:r w:rsidRPr="005B7CD0">
              <w:rPr>
                <w:rFonts w:ascii="Arial" w:eastAsia="Times New Roman" w:hAnsi="Arial" w:cs="Arial"/>
                <w:color w:val="auto"/>
                <w:sz w:val="21"/>
                <w:szCs w:val="21"/>
                <w:lang w:val="lt-LT"/>
              </w:rPr>
              <w:t>2.8. įmonės/ įmonių grupės organizacinę struktūrą (kai yra daugiau nei viena tiekėją, subtiekėją ar kitą ūkio subjektą, kurio pajėgumais remiamasi, kontroliuojančių asmenų (iki galutinio kontrolės turėtojo) grandis);</w:t>
            </w:r>
          </w:p>
          <w:p w14:paraId="7BC40E90" w14:textId="77777777" w:rsidR="005B7CD0" w:rsidRPr="005B7CD0" w:rsidRDefault="005B7CD0" w:rsidP="005B7CD0">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ind w:left="57" w:right="57"/>
              <w:jc w:val="both"/>
              <w:rPr>
                <w:rFonts w:ascii="Arial" w:eastAsia="Times New Roman" w:hAnsi="Arial" w:cs="Arial"/>
                <w:sz w:val="21"/>
                <w:szCs w:val="21"/>
                <w:lang w:val="lt-LT"/>
              </w:rPr>
            </w:pPr>
            <w:r w:rsidRPr="005B7CD0">
              <w:rPr>
                <w:rFonts w:ascii="Arial" w:eastAsia="Times New Roman" w:hAnsi="Arial" w:cs="Arial"/>
                <w:color w:val="auto"/>
                <w:sz w:val="21"/>
                <w:szCs w:val="21"/>
                <w:lang w:val="lt-LT"/>
              </w:rPr>
              <w:t>2.9. atitinkamus valstybės narės ar trečiosios šalies dokumentus;</w:t>
            </w:r>
          </w:p>
          <w:p w14:paraId="2B6FAC2A" w14:textId="77777777" w:rsidR="005B7CD0" w:rsidRPr="005B7CD0" w:rsidRDefault="005B7CD0" w:rsidP="005B7CD0">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ind w:left="57" w:right="57"/>
              <w:jc w:val="both"/>
              <w:rPr>
                <w:rFonts w:ascii="Arial" w:eastAsia="Times New Roman" w:hAnsi="Arial" w:cs="Arial"/>
                <w:color w:val="auto"/>
                <w:sz w:val="21"/>
                <w:szCs w:val="21"/>
                <w:lang w:val="lt-LT"/>
              </w:rPr>
            </w:pPr>
          </w:p>
          <w:p w14:paraId="762C98DA" w14:textId="77777777" w:rsidR="005B7CD0" w:rsidRPr="005B7CD0" w:rsidRDefault="005B7CD0" w:rsidP="005B7CD0">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ind w:left="57" w:right="57"/>
              <w:jc w:val="both"/>
              <w:rPr>
                <w:rFonts w:ascii="Arial" w:eastAsia="Times New Roman" w:hAnsi="Arial" w:cs="Arial"/>
                <w:color w:val="auto"/>
                <w:sz w:val="21"/>
                <w:szCs w:val="21"/>
                <w:lang w:val="lt-LT"/>
              </w:rPr>
            </w:pPr>
            <w:r w:rsidRPr="005B7CD0">
              <w:rPr>
                <w:rFonts w:ascii="Arial" w:eastAsia="Times New Roman" w:hAnsi="Arial" w:cs="Arial"/>
                <w:color w:val="auto"/>
                <w:sz w:val="21"/>
                <w:szCs w:val="21"/>
                <w:lang w:val="lt-LT"/>
              </w:rPr>
              <w:t xml:space="preserve">3. dėl subtiekėjo, kito ūkio subjekto, kurio pajėgumais tiekėjas remiasi, CPO LT prašymu pateikiami 2 punkte </w:t>
            </w:r>
            <w:r w:rsidRPr="005B7CD0">
              <w:rPr>
                <w:rFonts w:ascii="Arial" w:eastAsia="Times New Roman" w:hAnsi="Arial" w:cs="Arial"/>
                <w:color w:val="auto"/>
                <w:sz w:val="21"/>
                <w:szCs w:val="21"/>
                <w:lang w:val="lt-LT"/>
              </w:rPr>
              <w:lastRenderedPageBreak/>
              <w:t>nurodyti vienas ar keli dokumentai;</w:t>
            </w:r>
          </w:p>
          <w:p w14:paraId="27F0DBFB" w14:textId="77777777" w:rsidR="005B7CD0" w:rsidRPr="005B7CD0" w:rsidRDefault="005B7CD0" w:rsidP="005B7CD0">
            <w:pPr>
              <w:ind w:left="57" w:right="57"/>
              <w:rPr>
                <w:rFonts w:ascii="Arial" w:hAnsi="Arial" w:cs="Arial"/>
                <w:sz w:val="21"/>
                <w:szCs w:val="21"/>
                <w:lang w:eastAsia="en-GB"/>
              </w:rPr>
            </w:pPr>
          </w:p>
          <w:p w14:paraId="5E33FE87" w14:textId="77777777" w:rsidR="005B7CD0" w:rsidRPr="005B7CD0" w:rsidRDefault="005B7CD0" w:rsidP="005B7CD0">
            <w:pPr>
              <w:ind w:left="57" w:right="57"/>
              <w:rPr>
                <w:rFonts w:ascii="Arial" w:hAnsi="Arial" w:cs="Arial"/>
                <w:sz w:val="21"/>
                <w:szCs w:val="21"/>
                <w:lang w:eastAsia="en-GB"/>
              </w:rPr>
            </w:pPr>
            <w:r w:rsidRPr="005B7CD0">
              <w:rPr>
                <w:rFonts w:ascii="Arial" w:hAnsi="Arial" w:cs="Arial"/>
                <w:sz w:val="21"/>
                <w:szCs w:val="21"/>
                <w:lang w:eastAsia="en-GB"/>
              </w:rPr>
              <w:t xml:space="preserve">4. dėl tiekėją, subtiekėją, kitą ūkio subjektą, kurio pajėgumais tiekėjas remiasi, kontroliuojančių asmenų** CPO LT prašymu pateikiami 2 punkte nurodyti vienas ar keli dokumentai. </w:t>
            </w:r>
          </w:p>
          <w:p w14:paraId="0BB872CA" w14:textId="77777777" w:rsidR="005B7CD0" w:rsidRPr="005B7CD0" w:rsidRDefault="005B7CD0" w:rsidP="005B7CD0">
            <w:pPr>
              <w:ind w:left="57" w:right="57"/>
              <w:rPr>
                <w:rFonts w:ascii="Arial" w:hAnsi="Arial" w:cs="Arial"/>
                <w:sz w:val="21"/>
                <w:szCs w:val="21"/>
                <w:lang w:eastAsia="en-GB"/>
              </w:rPr>
            </w:pPr>
          </w:p>
          <w:p w14:paraId="3E185885" w14:textId="77777777" w:rsidR="005B7CD0" w:rsidRPr="005B7CD0" w:rsidRDefault="005B7CD0" w:rsidP="005B7CD0">
            <w:pPr>
              <w:ind w:left="57" w:right="57"/>
              <w:rPr>
                <w:rFonts w:ascii="Arial" w:hAnsi="Arial" w:cs="Arial"/>
                <w:sz w:val="21"/>
                <w:szCs w:val="21"/>
                <w:lang w:eastAsia="en-GB"/>
              </w:rPr>
            </w:pPr>
            <w:r w:rsidRPr="005B7CD0">
              <w:rPr>
                <w:rFonts w:ascii="Arial" w:hAnsi="Arial" w:cs="Arial"/>
                <w:sz w:val="21"/>
                <w:szCs w:val="21"/>
                <w:lang w:eastAsia="en-GB"/>
              </w:rPr>
              <w:t xml:space="preserve">Jei tiekėjas negali pateikti nurodytų dokumentų, jis turi nurodyti pagrįstas priežastis bei pateikti kitus dokumentus, įrodančius atitikimą. (pvz., deklaraciją apie kontroliuojančius asmenis ir kt.). </w:t>
            </w:r>
          </w:p>
          <w:p w14:paraId="4708B571" w14:textId="77777777" w:rsidR="005B7CD0" w:rsidRPr="005B7CD0" w:rsidRDefault="005B7CD0" w:rsidP="005B7CD0">
            <w:pPr>
              <w:ind w:left="57" w:right="57"/>
              <w:rPr>
                <w:rFonts w:ascii="Arial" w:eastAsia="Times New Roman" w:hAnsi="Arial" w:cs="Arial"/>
                <w:sz w:val="21"/>
                <w:szCs w:val="21"/>
              </w:rPr>
            </w:pPr>
            <w:r w:rsidRPr="005B7CD0">
              <w:rPr>
                <w:rFonts w:ascii="Arial" w:eastAsia="Times New Roman" w:hAnsi="Arial" w:cs="Arial"/>
                <w:sz w:val="21"/>
                <w:szCs w:val="21"/>
              </w:rPr>
              <w:t>Neatsižvelgiant į tai CPO LT turi teisę pareikalauti pateikti vieną ar kelis VPĮ 51 str. 12 p. nurodytus ar kitus CPO LT priimtinus dokumentus.</w:t>
            </w:r>
          </w:p>
          <w:p w14:paraId="342582B3" w14:textId="77777777" w:rsidR="005B7CD0" w:rsidRPr="005B7CD0" w:rsidRDefault="005B7CD0" w:rsidP="005B7CD0">
            <w:pPr>
              <w:ind w:left="57" w:right="57"/>
              <w:rPr>
                <w:rFonts w:ascii="Arial" w:eastAsia="Times New Roman" w:hAnsi="Arial" w:cs="Arial"/>
                <w:sz w:val="21"/>
                <w:szCs w:val="21"/>
              </w:rPr>
            </w:pPr>
          </w:p>
          <w:p w14:paraId="1E13CDEB" w14:textId="77777777" w:rsidR="005B7CD0" w:rsidRPr="005B7CD0" w:rsidRDefault="005B7CD0" w:rsidP="005B7CD0">
            <w:pPr>
              <w:ind w:left="57" w:right="57"/>
              <w:rPr>
                <w:rFonts w:ascii="Arial" w:hAnsi="Arial" w:cs="Arial"/>
                <w:sz w:val="21"/>
                <w:szCs w:val="21"/>
                <w:lang w:eastAsia="en-GB"/>
              </w:rPr>
            </w:pPr>
            <w:r w:rsidRPr="005B7CD0">
              <w:rPr>
                <w:rFonts w:ascii="Arial" w:hAnsi="Arial" w:cs="Arial"/>
                <w:sz w:val="21"/>
                <w:szCs w:val="21"/>
                <w:lang w:eastAsia="en-GB"/>
              </w:rPr>
              <w:t>CPO LT šių dokumentų gali paprašyti ir iš viešojo pirkimo dalyvių bet kuriuo pirkimo procedūros metu, jeigu tai būtina siekiant užtikrinti tinkamą pirkimo procedūros atlikimą.</w:t>
            </w:r>
          </w:p>
          <w:p w14:paraId="78CF6F62" w14:textId="77777777" w:rsidR="005B7CD0" w:rsidRPr="005B7CD0" w:rsidRDefault="005B7CD0" w:rsidP="005B7CD0">
            <w:pPr>
              <w:ind w:left="57" w:right="57"/>
              <w:rPr>
                <w:rFonts w:ascii="Arial" w:hAnsi="Arial" w:cs="Arial"/>
                <w:sz w:val="21"/>
                <w:szCs w:val="21"/>
                <w:lang w:eastAsia="en-GB"/>
              </w:rPr>
            </w:pPr>
          </w:p>
          <w:p w14:paraId="48F0F996" w14:textId="77777777" w:rsidR="005B7CD0" w:rsidRPr="005B7CD0" w:rsidRDefault="005B7CD0" w:rsidP="005B7CD0">
            <w:pPr>
              <w:ind w:left="57" w:right="57"/>
              <w:rPr>
                <w:rFonts w:ascii="Arial" w:hAnsi="Arial" w:cs="Arial"/>
                <w:sz w:val="21"/>
                <w:szCs w:val="21"/>
                <w:lang w:eastAsia="en-GB"/>
              </w:rPr>
            </w:pPr>
            <w:r w:rsidRPr="005B7CD0">
              <w:rPr>
                <w:rFonts w:ascii="Arial" w:hAnsi="Arial" w:cs="Arial"/>
                <w:sz w:val="21"/>
                <w:szCs w:val="21"/>
                <w:lang w:eastAsia="en-GB"/>
              </w:rPr>
              <w:t>CPO LT gali neprašyti VPĮ 51 str. 12 d. nurodytų dokumentų, jeigu iš VPĮ 50 str. 7 d. nurodytų ir kitų šaltinių, gali nustatyti atitiktį keliamiems reikalavimams.</w:t>
            </w:r>
          </w:p>
          <w:p w14:paraId="5FA3DA6A" w14:textId="77777777" w:rsidR="005B7CD0" w:rsidRPr="005B7CD0" w:rsidRDefault="005B7CD0" w:rsidP="005B7CD0">
            <w:pPr>
              <w:ind w:left="57" w:right="57"/>
              <w:rPr>
                <w:rFonts w:ascii="Arial" w:hAnsi="Arial" w:cs="Arial"/>
                <w:sz w:val="21"/>
                <w:szCs w:val="21"/>
                <w:lang w:eastAsia="en-GB"/>
              </w:rPr>
            </w:pPr>
          </w:p>
          <w:p w14:paraId="2BFEF611" w14:textId="77777777" w:rsidR="005B7CD0" w:rsidRPr="005B7CD0" w:rsidRDefault="005B7CD0" w:rsidP="005B7CD0">
            <w:pPr>
              <w:ind w:left="57" w:right="57"/>
              <w:rPr>
                <w:rFonts w:ascii="Arial" w:hAnsi="Arial" w:cs="Arial"/>
                <w:bCs/>
                <w:color w:val="000000"/>
                <w:sz w:val="21"/>
                <w:szCs w:val="21"/>
              </w:rPr>
            </w:pPr>
            <w:r w:rsidRPr="005B7CD0">
              <w:rPr>
                <w:rFonts w:ascii="Arial" w:hAnsi="Arial" w:cs="Arial"/>
                <w:bCs/>
                <w:color w:val="000000"/>
                <w:sz w:val="21"/>
                <w:szCs w:val="21"/>
              </w:rPr>
              <w:t>Dokumentai, kuriuose nenurodytas jų galiojimo terminas, turi būti išduoti ar atspausdinti iš informacinės sistemos ne anksčiau kaip likus 3 mėnesiams iki tos dienos, kurią CPO LT prašymu tiekėjas turi pateikti dokumentus.</w:t>
            </w:r>
          </w:p>
          <w:p w14:paraId="6F32B0AE" w14:textId="77777777" w:rsidR="005B7CD0" w:rsidRPr="005B7CD0" w:rsidRDefault="005B7CD0" w:rsidP="005B7CD0">
            <w:pPr>
              <w:ind w:left="57" w:right="57"/>
              <w:rPr>
                <w:rFonts w:ascii="Arial" w:hAnsi="Arial" w:cs="Arial"/>
                <w:sz w:val="21"/>
                <w:szCs w:val="21"/>
                <w:lang w:eastAsia="en-GB"/>
              </w:rPr>
            </w:pPr>
          </w:p>
          <w:p w14:paraId="06B1007F" w14:textId="77777777" w:rsidR="005B7CD0" w:rsidRPr="005B7CD0" w:rsidRDefault="005B7CD0" w:rsidP="005B7CD0">
            <w:pPr>
              <w:ind w:left="57" w:right="57"/>
              <w:rPr>
                <w:rFonts w:ascii="Arial" w:eastAsia="Times New Roman" w:hAnsi="Arial" w:cs="Arial"/>
                <w:sz w:val="21"/>
                <w:szCs w:val="21"/>
              </w:rPr>
            </w:pPr>
            <w:r w:rsidRPr="005B7CD0">
              <w:rPr>
                <w:rFonts w:ascii="Arial" w:eastAsia="Times New Roman" w:hAnsi="Arial" w:cs="Arial"/>
                <w:sz w:val="21"/>
                <w:szCs w:val="21"/>
              </w:rPr>
              <w:t xml:space="preserve">Dokumentai turi būti teikiami lietuvių arba anglų kalbomis. </w:t>
            </w:r>
          </w:p>
        </w:tc>
        <w:tc>
          <w:tcPr>
            <w:tcW w:w="2979" w:type="dxa"/>
          </w:tcPr>
          <w:p w14:paraId="4F6CB039" w14:textId="77777777" w:rsidR="005B7CD0" w:rsidRPr="005B7CD0" w:rsidRDefault="005B7CD0" w:rsidP="005B7CD0">
            <w:pPr>
              <w:ind w:left="57" w:right="57"/>
              <w:rPr>
                <w:rFonts w:ascii="Arial" w:eastAsia="Times New Roman" w:hAnsi="Arial" w:cs="Arial"/>
                <w:sz w:val="21"/>
                <w:szCs w:val="21"/>
              </w:rPr>
            </w:pPr>
            <w:r w:rsidRPr="005B7CD0">
              <w:rPr>
                <w:rFonts w:ascii="Arial" w:eastAsia="Times New Roman" w:hAnsi="Arial" w:cs="Arial"/>
                <w:sz w:val="21"/>
                <w:szCs w:val="21"/>
              </w:rPr>
              <w:lastRenderedPageBreak/>
              <w:t>a) Tiekėjas, kiekvienas ūkio subjektų grupės narys, jeigu pasiūlymą teikia ūkio subjektų grupė, ūkio subjektas, kurio pajėgumais remiasi tiekėjas, kiekvienas subtiekėjas;</w:t>
            </w:r>
          </w:p>
          <w:p w14:paraId="17B15B5E" w14:textId="77777777" w:rsidR="005B7CD0" w:rsidRPr="005B7CD0" w:rsidRDefault="005B7CD0" w:rsidP="005B7CD0">
            <w:pPr>
              <w:ind w:left="57" w:right="57"/>
              <w:rPr>
                <w:rFonts w:ascii="Arial" w:eastAsia="Times New Roman" w:hAnsi="Arial" w:cs="Arial"/>
                <w:sz w:val="21"/>
                <w:szCs w:val="21"/>
              </w:rPr>
            </w:pPr>
          </w:p>
          <w:p w14:paraId="0A0AE4C4" w14:textId="77777777" w:rsidR="005B7CD0" w:rsidRPr="005B7CD0" w:rsidRDefault="005B7CD0" w:rsidP="005B7CD0">
            <w:pPr>
              <w:ind w:left="57" w:right="57"/>
              <w:rPr>
                <w:rFonts w:ascii="Arial" w:eastAsia="Times New Roman" w:hAnsi="Arial" w:cs="Arial"/>
                <w:sz w:val="21"/>
                <w:szCs w:val="21"/>
              </w:rPr>
            </w:pPr>
            <w:r w:rsidRPr="005B7CD0">
              <w:rPr>
                <w:rFonts w:ascii="Arial" w:eastAsia="Times New Roman" w:hAnsi="Arial" w:cs="Arial"/>
                <w:sz w:val="21"/>
                <w:szCs w:val="21"/>
              </w:rPr>
              <w:t>b) a punkte išvardintus  asmenis kontroliuojantys asmenys</w:t>
            </w:r>
            <w:r w:rsidRPr="005B7CD0">
              <w:rPr>
                <w:rFonts w:ascii="Arial" w:hAnsi="Arial" w:cs="Arial"/>
                <w:sz w:val="21"/>
                <w:szCs w:val="21"/>
              </w:rPr>
              <w:t>**</w:t>
            </w:r>
          </w:p>
          <w:p w14:paraId="5EF6EED8" w14:textId="77777777" w:rsidR="005B7CD0" w:rsidRPr="005B7CD0" w:rsidRDefault="005B7CD0" w:rsidP="005B7CD0">
            <w:pPr>
              <w:ind w:left="57" w:right="57"/>
              <w:rPr>
                <w:rFonts w:ascii="Arial" w:eastAsia="Times New Roman" w:hAnsi="Arial" w:cs="Arial"/>
                <w:sz w:val="21"/>
                <w:szCs w:val="21"/>
              </w:rPr>
            </w:pPr>
          </w:p>
          <w:p w14:paraId="4235C4C9" w14:textId="77777777" w:rsidR="005B7CD0" w:rsidRPr="005B7CD0" w:rsidRDefault="005B7CD0" w:rsidP="005B7CD0">
            <w:pPr>
              <w:ind w:left="57" w:right="57"/>
              <w:rPr>
                <w:rFonts w:ascii="Arial" w:eastAsia="Times New Roman" w:hAnsi="Arial" w:cs="Arial"/>
                <w:sz w:val="21"/>
                <w:szCs w:val="21"/>
                <w:u w:color="000000"/>
                <w:lang w:eastAsia="en-GB"/>
                <w14:textOutline w14:w="12700" w14:cap="flat" w14:cmpd="sng" w14:algn="ctr">
                  <w14:noFill/>
                  <w14:prstDash w14:val="solid"/>
                  <w14:miter w14:lim="100000"/>
                </w14:textOutline>
              </w:rPr>
            </w:pPr>
            <w:r w:rsidRPr="005B7CD0">
              <w:rPr>
                <w:rFonts w:ascii="Arial" w:eastAsia="Times New Roman" w:hAnsi="Arial" w:cs="Arial"/>
                <w:sz w:val="21"/>
                <w:szCs w:val="21"/>
              </w:rPr>
              <w:t xml:space="preserve">** </w:t>
            </w:r>
            <w:r w:rsidRPr="005B7CD0">
              <w:rPr>
                <w:rFonts w:ascii="Arial" w:eastAsia="Times New Roman" w:hAnsi="Arial" w:cs="Arial"/>
                <w:sz w:val="21"/>
                <w:szCs w:val="21"/>
                <w:u w:color="000000"/>
                <w:lang w:eastAsia="en-GB"/>
                <w14:textOutline w14:w="12700" w14:cap="flat" w14:cmpd="sng" w14:algn="ctr">
                  <w14:noFill/>
                  <w14:prstDash w14:val="solid"/>
                  <w14:miter w14:lim="100000"/>
                </w14:textOutline>
              </w:rPr>
              <w:t>Sąvoka „kontroliuojantys asmenys“ aiškinama vadovaujantis VPĮ nuostatomis:</w:t>
            </w:r>
          </w:p>
          <w:p w14:paraId="23CB3793" w14:textId="77777777" w:rsidR="005B7CD0" w:rsidRPr="005B7CD0" w:rsidRDefault="005B7CD0" w:rsidP="005B7CD0">
            <w:pPr>
              <w:ind w:left="57" w:right="57"/>
              <w:textAlignment w:val="center"/>
              <w:rPr>
                <w:rFonts w:ascii="Arial" w:eastAsia="Times New Roman" w:hAnsi="Arial" w:cs="Arial"/>
                <w:sz w:val="21"/>
                <w:szCs w:val="21"/>
              </w:rPr>
            </w:pPr>
          </w:p>
          <w:p w14:paraId="461FD31A" w14:textId="77777777" w:rsidR="005B7CD0" w:rsidRPr="005B7CD0" w:rsidRDefault="005B7CD0" w:rsidP="005B7CD0">
            <w:pPr>
              <w:ind w:left="57" w:right="57"/>
              <w:textAlignment w:val="center"/>
              <w:rPr>
                <w:rFonts w:ascii="Arial" w:hAnsi="Arial" w:cs="Arial"/>
                <w:color w:val="000000"/>
                <w:sz w:val="21"/>
                <w:szCs w:val="21"/>
                <w:lang w:eastAsia="lt-LT"/>
              </w:rPr>
            </w:pPr>
            <w:r w:rsidRPr="005B7CD0">
              <w:rPr>
                <w:rFonts w:ascii="Arial" w:eastAsia="Times New Roman" w:hAnsi="Arial" w:cs="Arial"/>
                <w:sz w:val="21"/>
                <w:szCs w:val="21"/>
              </w:rPr>
              <w:t xml:space="preserve">Kontroliuojantis asmuo – </w:t>
            </w:r>
            <w:r w:rsidRPr="005B7CD0">
              <w:rPr>
                <w:rFonts w:ascii="Arial" w:hAnsi="Arial" w:cs="Arial"/>
                <w:color w:val="000000"/>
                <w:sz w:val="21"/>
                <w:szCs w:val="21"/>
              </w:rPr>
              <w:t>individualios įmonės savininkas arba juridinis ar fizinis asmuo, kuris kitame juridiniame asmenyje:</w:t>
            </w:r>
          </w:p>
          <w:p w14:paraId="4DF257F9" w14:textId="77777777" w:rsidR="005B7CD0" w:rsidRPr="005B7CD0" w:rsidRDefault="005B7CD0" w:rsidP="005B7CD0">
            <w:pPr>
              <w:ind w:left="57" w:right="57"/>
              <w:textAlignment w:val="center"/>
              <w:rPr>
                <w:rFonts w:ascii="Arial" w:hAnsi="Arial" w:cs="Arial"/>
                <w:color w:val="000000"/>
                <w:sz w:val="21"/>
                <w:szCs w:val="21"/>
              </w:rPr>
            </w:pPr>
            <w:r w:rsidRPr="005B7CD0">
              <w:rPr>
                <w:rFonts w:ascii="Arial" w:hAnsi="Arial" w:cs="Arial"/>
                <w:color w:val="000000"/>
                <w:sz w:val="21"/>
                <w:szCs w:val="21"/>
              </w:rPr>
              <w:t>1) tiesiogiai ar netiesiogiai valdo daugiau kaip 50 procentų akcijų, pajų, dalių, įnašų ar (ir) balsų juridinio asmens dalyvių susirinkime arba</w:t>
            </w:r>
          </w:p>
          <w:p w14:paraId="6525C8E4" w14:textId="77777777" w:rsidR="005B7CD0" w:rsidRPr="005B7CD0" w:rsidRDefault="005B7CD0" w:rsidP="005B7CD0">
            <w:pPr>
              <w:ind w:left="57" w:right="57"/>
              <w:textAlignment w:val="center"/>
              <w:rPr>
                <w:rFonts w:ascii="Arial" w:hAnsi="Arial" w:cs="Arial"/>
                <w:color w:val="000000"/>
                <w:sz w:val="21"/>
                <w:szCs w:val="21"/>
              </w:rPr>
            </w:pPr>
            <w:r w:rsidRPr="005B7CD0">
              <w:rPr>
                <w:rFonts w:ascii="Arial" w:hAnsi="Arial" w:cs="Arial"/>
                <w:color w:val="000000"/>
                <w:sz w:val="21"/>
                <w:szCs w:val="21"/>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7598C012" w14:textId="77777777" w:rsidR="005B7CD0" w:rsidRPr="005B7CD0" w:rsidRDefault="005B7CD0" w:rsidP="005B7CD0">
            <w:pPr>
              <w:ind w:left="57" w:right="57"/>
              <w:textAlignment w:val="center"/>
              <w:rPr>
                <w:rFonts w:ascii="Arial" w:hAnsi="Arial" w:cs="Arial"/>
                <w:color w:val="000000"/>
                <w:sz w:val="21"/>
                <w:szCs w:val="21"/>
              </w:rPr>
            </w:pPr>
            <w:r w:rsidRPr="005B7CD0">
              <w:rPr>
                <w:rFonts w:ascii="Arial" w:hAnsi="Arial" w:cs="Arial"/>
                <w:color w:val="000000"/>
                <w:sz w:val="21"/>
                <w:szCs w:val="21"/>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w:t>
            </w:r>
            <w:hyperlink r:id="rId12" w:tgtFrame="_blank" w:history="1">
              <w:r w:rsidRPr="005B7CD0">
                <w:rPr>
                  <w:rFonts w:ascii="Arial" w:hAnsi="Arial" w:cs="Arial"/>
                  <w:sz w:val="21"/>
                  <w:szCs w:val="21"/>
                  <w:u w:val="single"/>
                </w:rPr>
                <w:t>2013/34/ES</w:t>
              </w:r>
            </w:hyperlink>
            <w:r w:rsidRPr="005B7CD0">
              <w:rPr>
                <w:rFonts w:ascii="Arial" w:hAnsi="Arial" w:cs="Arial"/>
                <w:color w:val="000000"/>
                <w:sz w:val="21"/>
                <w:szCs w:val="21"/>
              </w:rPr>
              <w:t> nustatytus reikalavimus;</w:t>
            </w:r>
          </w:p>
          <w:p w14:paraId="000D6C4D" w14:textId="77777777" w:rsidR="005B7CD0" w:rsidRPr="005B7CD0" w:rsidRDefault="005B7CD0" w:rsidP="005B7CD0">
            <w:pPr>
              <w:ind w:left="57" w:right="57"/>
              <w:textAlignment w:val="center"/>
              <w:rPr>
                <w:rFonts w:ascii="Arial" w:hAnsi="Arial" w:cs="Arial"/>
                <w:color w:val="000000"/>
                <w:sz w:val="21"/>
                <w:szCs w:val="21"/>
              </w:rPr>
            </w:pPr>
            <w:r w:rsidRPr="005B7CD0">
              <w:rPr>
                <w:rFonts w:ascii="Arial" w:hAnsi="Arial" w:cs="Arial"/>
                <w:color w:val="000000"/>
                <w:sz w:val="21"/>
                <w:szCs w:val="21"/>
              </w:rPr>
              <w:t>b) fizinių asmenų atveju – sutuoktiniai, tėvai ir jų vaikai (įvaikiai).</w:t>
            </w:r>
          </w:p>
          <w:p w14:paraId="1E007FE5" w14:textId="77777777" w:rsidR="005B7CD0" w:rsidRPr="005B7CD0" w:rsidRDefault="005B7CD0" w:rsidP="005B7CD0">
            <w:pPr>
              <w:ind w:left="57" w:right="57"/>
              <w:rPr>
                <w:rFonts w:ascii="Arial" w:eastAsia="Times New Roman" w:hAnsi="Arial" w:cs="Arial"/>
                <w:sz w:val="21"/>
                <w:szCs w:val="21"/>
              </w:rPr>
            </w:pPr>
          </w:p>
          <w:p w14:paraId="14373755" w14:textId="77777777" w:rsidR="005B7CD0" w:rsidRPr="005B7CD0" w:rsidRDefault="005B7CD0" w:rsidP="005B7CD0">
            <w:pPr>
              <w:ind w:left="57" w:right="57"/>
              <w:rPr>
                <w:rFonts w:ascii="Arial" w:eastAsia="Times New Roman" w:hAnsi="Arial" w:cs="Arial"/>
                <w:sz w:val="21"/>
                <w:szCs w:val="21"/>
              </w:rPr>
            </w:pPr>
          </w:p>
          <w:p w14:paraId="25526F67" w14:textId="77777777" w:rsidR="005B7CD0" w:rsidRPr="005B7CD0" w:rsidRDefault="005B7CD0" w:rsidP="005B7CD0">
            <w:pPr>
              <w:ind w:left="57" w:right="57"/>
              <w:rPr>
                <w:rFonts w:ascii="Arial" w:eastAsia="Times New Roman" w:hAnsi="Arial" w:cs="Arial"/>
                <w:sz w:val="21"/>
                <w:szCs w:val="21"/>
              </w:rPr>
            </w:pPr>
          </w:p>
          <w:p w14:paraId="66888CBF" w14:textId="77777777" w:rsidR="005B7CD0" w:rsidRPr="005B7CD0" w:rsidRDefault="005B7CD0" w:rsidP="005B7CD0">
            <w:pPr>
              <w:pStyle w:val="prastasiniatinklio"/>
              <w:spacing w:before="0" w:beforeAutospacing="0" w:after="0" w:afterAutospacing="0"/>
              <w:ind w:left="57" w:right="57"/>
              <w:jc w:val="both"/>
              <w:rPr>
                <w:rStyle w:val="Hipersaitas"/>
                <w:rFonts w:ascii="Arial" w:hAnsi="Arial" w:cs="Arial"/>
                <w:sz w:val="21"/>
                <w:szCs w:val="21"/>
                <w:lang w:val="lt-LT"/>
              </w:rPr>
            </w:pPr>
            <w:r w:rsidRPr="005B7CD0">
              <w:rPr>
                <w:rStyle w:val="Hipersaitas"/>
                <w:rFonts w:ascii="Arial" w:hAnsi="Arial" w:cs="Arial"/>
                <w:sz w:val="21"/>
                <w:szCs w:val="21"/>
                <w:lang w:val="lt-LT"/>
              </w:rPr>
              <w:t xml:space="preserve">  </w:t>
            </w:r>
          </w:p>
          <w:p w14:paraId="1F8C5C6C" w14:textId="77777777" w:rsidR="005B7CD0" w:rsidRPr="005B7CD0" w:rsidRDefault="005B7CD0" w:rsidP="005B7CD0">
            <w:pPr>
              <w:pStyle w:val="prastasiniatinklio"/>
              <w:spacing w:before="0" w:beforeAutospacing="0" w:after="0" w:afterAutospacing="0"/>
              <w:ind w:left="57" w:right="57"/>
              <w:jc w:val="both"/>
              <w:rPr>
                <w:rFonts w:ascii="Arial" w:hAnsi="Arial" w:cs="Arial"/>
                <w:color w:val="000000"/>
                <w:sz w:val="21"/>
                <w:szCs w:val="21"/>
                <w:lang w:val="lt-LT"/>
              </w:rPr>
            </w:pPr>
          </w:p>
          <w:p w14:paraId="66C25753" w14:textId="77777777" w:rsidR="005B7CD0" w:rsidRPr="005B7CD0" w:rsidRDefault="005B7CD0" w:rsidP="005B7CD0">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ind w:left="57" w:right="57"/>
              <w:jc w:val="both"/>
              <w:rPr>
                <w:rFonts w:ascii="Arial" w:eastAsia="Times New Roman" w:hAnsi="Arial" w:cs="Arial"/>
                <w:color w:val="auto"/>
                <w:sz w:val="21"/>
                <w:szCs w:val="21"/>
                <w:lang w:val="lt-LT"/>
              </w:rPr>
            </w:pPr>
          </w:p>
        </w:tc>
      </w:tr>
    </w:tbl>
    <w:p w14:paraId="7554E981" w14:textId="77777777" w:rsidR="00522317" w:rsidRDefault="00522317" w:rsidP="0085167A">
      <w:pPr>
        <w:jc w:val="both"/>
        <w:rPr>
          <w:rFonts w:ascii="Arial" w:eastAsia="Arial" w:hAnsi="Arial" w:cs="Arial"/>
          <w:sz w:val="21"/>
          <w:szCs w:val="21"/>
        </w:rPr>
      </w:pPr>
    </w:p>
    <w:sectPr w:rsidR="00522317" w:rsidSect="00AB2EC1">
      <w:headerReference w:type="even" r:id="rId13"/>
      <w:headerReference w:type="default" r:id="rId14"/>
      <w:footerReference w:type="default" r:id="rId15"/>
      <w:headerReference w:type="first" r:id="rId16"/>
      <w:pgSz w:w="11900" w:h="16838"/>
      <w:pgMar w:top="1440" w:right="686" w:bottom="89" w:left="114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9F9534" w14:textId="77777777" w:rsidR="00CA1AD5" w:rsidRDefault="00CA1AD5">
      <w:r>
        <w:separator/>
      </w:r>
    </w:p>
  </w:endnote>
  <w:endnote w:type="continuationSeparator" w:id="0">
    <w:p w14:paraId="4EA452C4" w14:textId="77777777" w:rsidR="00CA1AD5" w:rsidRDefault="00CA1AD5">
      <w:r>
        <w:continuationSeparator/>
      </w:r>
    </w:p>
  </w:endnote>
  <w:endnote w:type="continuationNotice" w:id="1">
    <w:p w14:paraId="7B750E26" w14:textId="77777777" w:rsidR="00CA1AD5" w:rsidRDefault="00CA1A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Yu Mincho">
    <w:altName w:val="游明朝"/>
    <w:charset w:val="80"/>
    <w:family w:val="roman"/>
    <w:pitch w:val="variable"/>
    <w:sig w:usb0="800002E7" w:usb1="2AC7FCFF" w:usb2="00000012" w:usb3="00000000" w:csb0="0002009F" w:csb1="00000000"/>
  </w:font>
  <w:font w:name="Arial Unicode MS">
    <w:panose1 w:val="020B0604020202020204"/>
    <w:charset w:val="00"/>
    <w:family w:val="roman"/>
    <w:pitch w:val="variable"/>
    <w:sig w:usb0="00000003" w:usb1="00000000" w:usb2="00000000" w:usb3="00000000" w:csb0="00000001" w:csb1="00000000"/>
  </w:font>
  <w:font w:name="Helvetica Neue Light">
    <w:altName w:val="Arial Nova Light"/>
    <w:charset w:val="00"/>
    <w:family w:val="auto"/>
    <w:pitch w:val="variable"/>
    <w:sig w:usb0="A00002FF" w:usb1="5000205B" w:usb2="00000002" w:usb3="00000000" w:csb0="00000007"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2034148"/>
      <w:docPartObj>
        <w:docPartGallery w:val="Page Numbers (Bottom of Page)"/>
        <w:docPartUnique/>
      </w:docPartObj>
    </w:sdtPr>
    <w:sdtEndPr>
      <w:rPr>
        <w:rFonts w:ascii="Arial" w:hAnsi="Arial" w:cs="Arial"/>
        <w:noProof/>
      </w:rPr>
    </w:sdtEndPr>
    <w:sdtContent>
      <w:p w14:paraId="71F8D43A" w14:textId="06E792C4" w:rsidR="0027233C" w:rsidRPr="009653E0" w:rsidRDefault="0027233C">
        <w:pPr>
          <w:pStyle w:val="Porat"/>
          <w:jc w:val="right"/>
          <w:rPr>
            <w:rFonts w:ascii="Arial" w:hAnsi="Arial" w:cs="Arial"/>
          </w:rPr>
        </w:pPr>
        <w:r w:rsidRPr="009653E0">
          <w:rPr>
            <w:rFonts w:ascii="Arial" w:hAnsi="Arial" w:cs="Arial"/>
            <w:color w:val="2B579A"/>
            <w:shd w:val="clear" w:color="auto" w:fill="E6E6E6"/>
          </w:rPr>
          <w:fldChar w:fldCharType="begin"/>
        </w:r>
        <w:r w:rsidRPr="009653E0">
          <w:rPr>
            <w:rFonts w:ascii="Arial" w:hAnsi="Arial" w:cs="Arial"/>
          </w:rPr>
          <w:instrText xml:space="preserve"> PAGE   \* MERGEFORMAT </w:instrText>
        </w:r>
        <w:r w:rsidRPr="009653E0">
          <w:rPr>
            <w:rFonts w:ascii="Arial" w:hAnsi="Arial" w:cs="Arial"/>
            <w:color w:val="2B579A"/>
            <w:shd w:val="clear" w:color="auto" w:fill="E6E6E6"/>
          </w:rPr>
          <w:fldChar w:fldCharType="separate"/>
        </w:r>
        <w:r w:rsidRPr="009653E0">
          <w:rPr>
            <w:rFonts w:ascii="Arial" w:hAnsi="Arial" w:cs="Arial"/>
            <w:noProof/>
          </w:rPr>
          <w:t>2</w:t>
        </w:r>
        <w:r w:rsidRPr="009653E0">
          <w:rPr>
            <w:rFonts w:ascii="Arial" w:hAnsi="Arial" w:cs="Arial"/>
            <w:noProof/>
            <w:color w:val="2B579A"/>
            <w:shd w:val="clear" w:color="auto" w:fill="E6E6E6"/>
          </w:rPr>
          <w:fldChar w:fldCharType="end"/>
        </w:r>
      </w:p>
    </w:sdtContent>
  </w:sdt>
  <w:p w14:paraId="21B88281" w14:textId="77777777" w:rsidR="0027233C" w:rsidRDefault="0027233C" w:rsidP="006B3B2F">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4979C6" w14:textId="77777777" w:rsidR="00CA1AD5" w:rsidRDefault="00CA1AD5">
      <w:r>
        <w:separator/>
      </w:r>
    </w:p>
  </w:footnote>
  <w:footnote w:type="continuationSeparator" w:id="0">
    <w:p w14:paraId="280F585F" w14:textId="77777777" w:rsidR="00CA1AD5" w:rsidRDefault="00CA1AD5">
      <w:r>
        <w:continuationSeparator/>
      </w:r>
    </w:p>
  </w:footnote>
  <w:footnote w:type="continuationNotice" w:id="1">
    <w:p w14:paraId="66ACE1B9" w14:textId="77777777" w:rsidR="00CA1AD5" w:rsidRDefault="00CA1AD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666134" w14:textId="6D83E78B" w:rsidR="00C9442C" w:rsidRDefault="00C9442C">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7CF56B" w14:textId="7856B68E" w:rsidR="0027233C" w:rsidRDefault="0027233C">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50979B" w14:textId="24B92317" w:rsidR="00C9442C" w:rsidRDefault="00C9442C">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604F1"/>
    <w:multiLevelType w:val="multilevel"/>
    <w:tmpl w:val="9EA4A5C4"/>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AF475F9"/>
    <w:multiLevelType w:val="multilevel"/>
    <w:tmpl w:val="2078E812"/>
    <w:lvl w:ilvl="0">
      <w:start w:val="10"/>
      <w:numFmt w:val="decimal"/>
      <w:lvlText w:val="%1."/>
      <w:lvlJc w:val="left"/>
      <w:pPr>
        <w:ind w:left="480" w:hanging="480"/>
      </w:pPr>
      <w:rPr>
        <w:rFonts w:eastAsia="Calibri" w:hint="default"/>
      </w:rPr>
    </w:lvl>
    <w:lvl w:ilvl="1">
      <w:start w:val="2"/>
      <w:numFmt w:val="decimal"/>
      <w:lvlText w:val="%1.%2."/>
      <w:lvlJc w:val="left"/>
      <w:pPr>
        <w:ind w:left="1048" w:hanging="480"/>
      </w:pPr>
      <w:rPr>
        <w:rFonts w:eastAsia="Calibri" w:hint="default"/>
      </w:rPr>
    </w:lvl>
    <w:lvl w:ilvl="2">
      <w:start w:val="1"/>
      <w:numFmt w:val="decimal"/>
      <w:lvlText w:val="%1.%2.%3."/>
      <w:lvlJc w:val="left"/>
      <w:pPr>
        <w:ind w:left="1854" w:hanging="720"/>
      </w:pPr>
      <w:rPr>
        <w:rFonts w:eastAsia="Calibri" w:hint="default"/>
      </w:rPr>
    </w:lvl>
    <w:lvl w:ilvl="3">
      <w:start w:val="1"/>
      <w:numFmt w:val="decimal"/>
      <w:lvlText w:val="%1.%2.%3.%4."/>
      <w:lvlJc w:val="left"/>
      <w:pPr>
        <w:ind w:left="2421" w:hanging="720"/>
      </w:pPr>
      <w:rPr>
        <w:rFonts w:eastAsia="Calibri" w:hint="default"/>
      </w:rPr>
    </w:lvl>
    <w:lvl w:ilvl="4">
      <w:start w:val="1"/>
      <w:numFmt w:val="decimal"/>
      <w:lvlText w:val="%1.%2.%3.%4.%5."/>
      <w:lvlJc w:val="left"/>
      <w:pPr>
        <w:ind w:left="3348" w:hanging="1080"/>
      </w:pPr>
      <w:rPr>
        <w:rFonts w:eastAsia="Calibri" w:hint="default"/>
      </w:rPr>
    </w:lvl>
    <w:lvl w:ilvl="5">
      <w:start w:val="1"/>
      <w:numFmt w:val="decimal"/>
      <w:lvlText w:val="%1.%2.%3.%4.%5.%6."/>
      <w:lvlJc w:val="left"/>
      <w:pPr>
        <w:ind w:left="3915" w:hanging="1080"/>
      </w:pPr>
      <w:rPr>
        <w:rFonts w:eastAsia="Calibri" w:hint="default"/>
      </w:rPr>
    </w:lvl>
    <w:lvl w:ilvl="6">
      <w:start w:val="1"/>
      <w:numFmt w:val="decimal"/>
      <w:lvlText w:val="%1.%2.%3.%4.%5.%6.%7."/>
      <w:lvlJc w:val="left"/>
      <w:pPr>
        <w:ind w:left="4842" w:hanging="1440"/>
      </w:pPr>
      <w:rPr>
        <w:rFonts w:eastAsia="Calibri" w:hint="default"/>
      </w:rPr>
    </w:lvl>
    <w:lvl w:ilvl="7">
      <w:start w:val="1"/>
      <w:numFmt w:val="decimal"/>
      <w:lvlText w:val="%1.%2.%3.%4.%5.%6.%7.%8."/>
      <w:lvlJc w:val="left"/>
      <w:pPr>
        <w:ind w:left="5409" w:hanging="1440"/>
      </w:pPr>
      <w:rPr>
        <w:rFonts w:eastAsia="Calibri" w:hint="default"/>
      </w:rPr>
    </w:lvl>
    <w:lvl w:ilvl="8">
      <w:start w:val="1"/>
      <w:numFmt w:val="decimal"/>
      <w:lvlText w:val="%1.%2.%3.%4.%5.%6.%7.%8.%9."/>
      <w:lvlJc w:val="left"/>
      <w:pPr>
        <w:ind w:left="6336" w:hanging="1800"/>
      </w:pPr>
      <w:rPr>
        <w:rFonts w:eastAsia="Calibri" w:hint="default"/>
      </w:rPr>
    </w:lvl>
  </w:abstractNum>
  <w:abstractNum w:abstractNumId="2" w15:restartNumberingAfterBreak="0">
    <w:nsid w:val="0E15781A"/>
    <w:multiLevelType w:val="multilevel"/>
    <w:tmpl w:val="FA4A744E"/>
    <w:lvl w:ilvl="0">
      <w:start w:val="1"/>
      <w:numFmt w:val="decimal"/>
      <w:lvlText w:val="%1."/>
      <w:lvlJc w:val="left"/>
      <w:pPr>
        <w:ind w:left="720" w:hanging="360"/>
      </w:pPr>
      <w:rPr>
        <w:rFonts w:hint="default"/>
      </w:rPr>
    </w:lvl>
    <w:lvl w:ilvl="1">
      <w:start w:val="17"/>
      <w:numFmt w:val="decimal"/>
      <w:isLgl/>
      <w:lvlText w:val="%1.%2."/>
      <w:lvlJc w:val="left"/>
      <w:pPr>
        <w:ind w:left="1002" w:hanging="435"/>
      </w:pPr>
      <w:rPr>
        <w:rFonts w:hint="default"/>
        <w:b w:val="0"/>
        <w:bCs/>
      </w:rPr>
    </w:lvl>
    <w:lvl w:ilvl="2">
      <w:start w:val="1"/>
      <w:numFmt w:val="decimal"/>
      <w:isLgl/>
      <w:lvlText w:val="%1.%2.%3."/>
      <w:lvlJc w:val="left"/>
      <w:pPr>
        <w:ind w:left="1494" w:hanging="720"/>
      </w:pPr>
      <w:rPr>
        <w:rFonts w:hint="default"/>
        <w:b/>
      </w:rPr>
    </w:lvl>
    <w:lvl w:ilvl="3">
      <w:start w:val="1"/>
      <w:numFmt w:val="decimal"/>
      <w:isLgl/>
      <w:lvlText w:val="%1.%2.%3.%4."/>
      <w:lvlJc w:val="left"/>
      <w:pPr>
        <w:ind w:left="1701" w:hanging="720"/>
      </w:pPr>
      <w:rPr>
        <w:rFonts w:hint="default"/>
        <w:b/>
      </w:rPr>
    </w:lvl>
    <w:lvl w:ilvl="4">
      <w:start w:val="1"/>
      <w:numFmt w:val="decimal"/>
      <w:isLgl/>
      <w:lvlText w:val="%1.%2.%3.%4.%5."/>
      <w:lvlJc w:val="left"/>
      <w:pPr>
        <w:ind w:left="2268" w:hanging="1080"/>
      </w:pPr>
      <w:rPr>
        <w:rFonts w:hint="default"/>
        <w:b/>
      </w:rPr>
    </w:lvl>
    <w:lvl w:ilvl="5">
      <w:start w:val="1"/>
      <w:numFmt w:val="decimal"/>
      <w:isLgl/>
      <w:lvlText w:val="%1.%2.%3.%4.%5.%6."/>
      <w:lvlJc w:val="left"/>
      <w:pPr>
        <w:ind w:left="2475" w:hanging="1080"/>
      </w:pPr>
      <w:rPr>
        <w:rFonts w:hint="default"/>
        <w:b/>
      </w:rPr>
    </w:lvl>
    <w:lvl w:ilvl="6">
      <w:start w:val="1"/>
      <w:numFmt w:val="decimal"/>
      <w:isLgl/>
      <w:lvlText w:val="%1.%2.%3.%4.%5.%6.%7."/>
      <w:lvlJc w:val="left"/>
      <w:pPr>
        <w:ind w:left="2682" w:hanging="1080"/>
      </w:pPr>
      <w:rPr>
        <w:rFonts w:hint="default"/>
        <w:b/>
      </w:rPr>
    </w:lvl>
    <w:lvl w:ilvl="7">
      <w:start w:val="1"/>
      <w:numFmt w:val="decimal"/>
      <w:isLgl/>
      <w:lvlText w:val="%1.%2.%3.%4.%5.%6.%7.%8."/>
      <w:lvlJc w:val="left"/>
      <w:pPr>
        <w:ind w:left="3249" w:hanging="1440"/>
      </w:pPr>
      <w:rPr>
        <w:rFonts w:hint="default"/>
        <w:b/>
      </w:rPr>
    </w:lvl>
    <w:lvl w:ilvl="8">
      <w:start w:val="1"/>
      <w:numFmt w:val="decimal"/>
      <w:isLgl/>
      <w:lvlText w:val="%1.%2.%3.%4.%5.%6.%7.%8.%9."/>
      <w:lvlJc w:val="left"/>
      <w:pPr>
        <w:ind w:left="3456" w:hanging="1440"/>
      </w:pPr>
      <w:rPr>
        <w:rFonts w:hint="default"/>
        <w:b/>
      </w:rPr>
    </w:lvl>
  </w:abstractNum>
  <w:abstractNum w:abstractNumId="3"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4" w15:restartNumberingAfterBreak="0">
    <w:nsid w:val="1A015893"/>
    <w:multiLevelType w:val="multilevel"/>
    <w:tmpl w:val="75C46D66"/>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AB0188B"/>
    <w:multiLevelType w:val="hybridMultilevel"/>
    <w:tmpl w:val="916C440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1C841CBE"/>
    <w:multiLevelType w:val="multilevel"/>
    <w:tmpl w:val="D7EE4D14"/>
    <w:lvl w:ilvl="0">
      <w:start w:val="13"/>
      <w:numFmt w:val="decimal"/>
      <w:lvlText w:val="%1."/>
      <w:lvlJc w:val="left"/>
      <w:pPr>
        <w:ind w:left="480" w:hanging="480"/>
      </w:pPr>
      <w:rPr>
        <w:rFonts w:hint="default"/>
      </w:rPr>
    </w:lvl>
    <w:lvl w:ilvl="1">
      <w:start w:val="2"/>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1D992370"/>
    <w:multiLevelType w:val="hybridMultilevel"/>
    <w:tmpl w:val="7A6CF8F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163780B"/>
    <w:multiLevelType w:val="multilevel"/>
    <w:tmpl w:val="FD0EBF50"/>
    <w:lvl w:ilvl="0">
      <w:start w:val="5"/>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32651214"/>
    <w:multiLevelType w:val="multilevel"/>
    <w:tmpl w:val="62EC9244"/>
    <w:lvl w:ilvl="0">
      <w:start w:val="9"/>
      <w:numFmt w:val="decimal"/>
      <w:lvlText w:val="%1."/>
      <w:lvlJc w:val="left"/>
      <w:pPr>
        <w:ind w:left="360" w:hanging="360"/>
      </w:pPr>
      <w:rPr>
        <w:rFonts w:hint="default"/>
      </w:rPr>
    </w:lvl>
    <w:lvl w:ilvl="1">
      <w:start w:val="2"/>
      <w:numFmt w:val="decimal"/>
      <w:lvlText w:val="%1.%2."/>
      <w:lvlJc w:val="left"/>
      <w:pPr>
        <w:ind w:left="1495"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33307AF1"/>
    <w:multiLevelType w:val="hybridMultilevel"/>
    <w:tmpl w:val="A9525FE0"/>
    <w:lvl w:ilvl="0" w:tplc="F522B6AA">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CC47254"/>
    <w:multiLevelType w:val="hybridMultilevel"/>
    <w:tmpl w:val="473C4FFE"/>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F00E18"/>
    <w:multiLevelType w:val="singleLevel"/>
    <w:tmpl w:val="0A0493EA"/>
    <w:lvl w:ilvl="0">
      <w:start w:val="1"/>
      <w:numFmt w:val="bullet"/>
      <w:pStyle w:val="Sraassuenkleliais"/>
      <w:lvlText w:val=""/>
      <w:lvlJc w:val="left"/>
      <w:pPr>
        <w:tabs>
          <w:tab w:val="num" w:pos="283"/>
        </w:tabs>
        <w:ind w:left="283" w:hanging="283"/>
      </w:pPr>
      <w:rPr>
        <w:rFonts w:ascii="Symbol" w:hAnsi="Symbol"/>
      </w:rPr>
    </w:lvl>
  </w:abstractNum>
  <w:abstractNum w:abstractNumId="13" w15:restartNumberingAfterBreak="0">
    <w:nsid w:val="4C260865"/>
    <w:multiLevelType w:val="multilevel"/>
    <w:tmpl w:val="896C8332"/>
    <w:lvl w:ilvl="0">
      <w:start w:val="1"/>
      <w:numFmt w:val="bullet"/>
      <w:pStyle w:val="Antrat2"/>
      <w:lvlText w:val="-"/>
      <w:lvlJc w:val="left"/>
      <w:pPr>
        <w:ind w:left="0" w:firstLine="0"/>
      </w:pPr>
      <w:rPr>
        <w:rFonts w:ascii="Courier New" w:eastAsia="Courier New" w:hAnsi="Courier New" w:cs="Courier New"/>
        <w:b/>
        <w:color w:val="002060"/>
        <w:sz w:val="26"/>
        <w:szCs w:val="26"/>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4" w15:restartNumberingAfterBreak="0">
    <w:nsid w:val="4E6719BF"/>
    <w:multiLevelType w:val="hybridMultilevel"/>
    <w:tmpl w:val="D4F087C4"/>
    <w:lvl w:ilvl="0" w:tplc="1BF49E80">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5F946A1C"/>
    <w:multiLevelType w:val="multilevel"/>
    <w:tmpl w:val="EC4A909C"/>
    <w:lvl w:ilvl="0">
      <w:start w:val="5"/>
      <w:numFmt w:val="decimal"/>
      <w:lvlText w:val="%1."/>
      <w:lvlJc w:val="left"/>
      <w:pPr>
        <w:ind w:left="660" w:hanging="660"/>
      </w:pPr>
      <w:rPr>
        <w:rFonts w:hint="default"/>
        <w:u w:val="none"/>
      </w:rPr>
    </w:lvl>
    <w:lvl w:ilvl="1">
      <w:start w:val="10"/>
      <w:numFmt w:val="decimal"/>
      <w:lvlText w:val="%1.%2."/>
      <w:lvlJc w:val="left"/>
      <w:pPr>
        <w:ind w:left="1370" w:hanging="660"/>
      </w:pPr>
      <w:rPr>
        <w:rFonts w:hint="default"/>
        <w:u w:val="none"/>
      </w:rPr>
    </w:lvl>
    <w:lvl w:ilvl="2">
      <w:start w:val="1"/>
      <w:numFmt w:val="decimal"/>
      <w:lvlText w:val="%1.%2.%3."/>
      <w:lvlJc w:val="left"/>
      <w:pPr>
        <w:ind w:left="2140" w:hanging="720"/>
      </w:pPr>
      <w:rPr>
        <w:rFonts w:hint="default"/>
        <w:u w:val="none"/>
      </w:rPr>
    </w:lvl>
    <w:lvl w:ilvl="3">
      <w:start w:val="1"/>
      <w:numFmt w:val="decimal"/>
      <w:lvlText w:val="%1.%2.%3.%4."/>
      <w:lvlJc w:val="left"/>
      <w:pPr>
        <w:ind w:left="2850" w:hanging="720"/>
      </w:pPr>
      <w:rPr>
        <w:rFonts w:hint="default"/>
        <w:u w:val="none"/>
      </w:rPr>
    </w:lvl>
    <w:lvl w:ilvl="4">
      <w:start w:val="1"/>
      <w:numFmt w:val="decimal"/>
      <w:lvlText w:val="%1.%2.%3.%4.%5."/>
      <w:lvlJc w:val="left"/>
      <w:pPr>
        <w:ind w:left="3920" w:hanging="1080"/>
      </w:pPr>
      <w:rPr>
        <w:rFonts w:hint="default"/>
        <w:u w:val="none"/>
      </w:rPr>
    </w:lvl>
    <w:lvl w:ilvl="5">
      <w:start w:val="1"/>
      <w:numFmt w:val="decimal"/>
      <w:lvlText w:val="%1.%2.%3.%4.%5.%6."/>
      <w:lvlJc w:val="left"/>
      <w:pPr>
        <w:ind w:left="4630" w:hanging="1080"/>
      </w:pPr>
      <w:rPr>
        <w:rFonts w:hint="default"/>
        <w:u w:val="none"/>
      </w:rPr>
    </w:lvl>
    <w:lvl w:ilvl="6">
      <w:start w:val="1"/>
      <w:numFmt w:val="decimal"/>
      <w:lvlText w:val="%1.%2.%3.%4.%5.%6.%7."/>
      <w:lvlJc w:val="left"/>
      <w:pPr>
        <w:ind w:left="5700" w:hanging="1440"/>
      </w:pPr>
      <w:rPr>
        <w:rFonts w:hint="default"/>
        <w:u w:val="none"/>
      </w:rPr>
    </w:lvl>
    <w:lvl w:ilvl="7">
      <w:start w:val="1"/>
      <w:numFmt w:val="decimal"/>
      <w:lvlText w:val="%1.%2.%3.%4.%5.%6.%7.%8."/>
      <w:lvlJc w:val="left"/>
      <w:pPr>
        <w:ind w:left="6410" w:hanging="1440"/>
      </w:pPr>
      <w:rPr>
        <w:rFonts w:hint="default"/>
        <w:u w:val="none"/>
      </w:rPr>
    </w:lvl>
    <w:lvl w:ilvl="8">
      <w:start w:val="1"/>
      <w:numFmt w:val="decimal"/>
      <w:lvlText w:val="%1.%2.%3.%4.%5.%6.%7.%8.%9."/>
      <w:lvlJc w:val="left"/>
      <w:pPr>
        <w:ind w:left="7480" w:hanging="1800"/>
      </w:pPr>
      <w:rPr>
        <w:rFonts w:hint="default"/>
        <w:u w:val="none"/>
      </w:rPr>
    </w:lvl>
  </w:abstractNum>
  <w:abstractNum w:abstractNumId="16" w15:restartNumberingAfterBreak="0">
    <w:nsid w:val="653D19D9"/>
    <w:multiLevelType w:val="multilevel"/>
    <w:tmpl w:val="8EBC46CE"/>
    <w:lvl w:ilvl="0">
      <w:start w:val="4"/>
      <w:numFmt w:val="decimal"/>
      <w:lvlText w:val="%1."/>
      <w:lvlJc w:val="left"/>
      <w:pPr>
        <w:ind w:left="360" w:hanging="360"/>
      </w:pPr>
      <w:rPr>
        <w:rFonts w:ascii="Arial" w:eastAsia="Arial" w:hAnsi="Arial" w:cs="Arial" w:hint="default"/>
        <w:b w:val="0"/>
        <w:sz w:val="21"/>
      </w:rPr>
    </w:lvl>
    <w:lvl w:ilvl="1">
      <w:start w:val="1"/>
      <w:numFmt w:val="decimal"/>
      <w:lvlText w:val="%1.%2."/>
      <w:lvlJc w:val="left"/>
      <w:pPr>
        <w:ind w:left="1288" w:hanging="720"/>
      </w:pPr>
      <w:rPr>
        <w:rFonts w:ascii="Arial" w:eastAsia="Arial" w:hAnsi="Arial" w:cs="Arial" w:hint="default"/>
        <w:b w:val="0"/>
        <w:sz w:val="21"/>
      </w:rPr>
    </w:lvl>
    <w:lvl w:ilvl="2">
      <w:start w:val="1"/>
      <w:numFmt w:val="decimal"/>
      <w:lvlText w:val="%1.%2.%3."/>
      <w:lvlJc w:val="left"/>
      <w:pPr>
        <w:ind w:left="2880" w:hanging="720"/>
      </w:pPr>
      <w:rPr>
        <w:rFonts w:ascii="Arial" w:eastAsia="Arial" w:hAnsi="Arial" w:cs="Arial" w:hint="default"/>
        <w:b w:val="0"/>
        <w:sz w:val="21"/>
      </w:rPr>
    </w:lvl>
    <w:lvl w:ilvl="3">
      <w:start w:val="1"/>
      <w:numFmt w:val="decimal"/>
      <w:lvlText w:val="%1.%2.%3.%4."/>
      <w:lvlJc w:val="left"/>
      <w:pPr>
        <w:ind w:left="4320" w:hanging="1080"/>
      </w:pPr>
      <w:rPr>
        <w:rFonts w:ascii="Arial" w:eastAsia="Arial" w:hAnsi="Arial" w:cs="Arial" w:hint="default"/>
        <w:b w:val="0"/>
        <w:sz w:val="21"/>
      </w:rPr>
    </w:lvl>
    <w:lvl w:ilvl="4">
      <w:start w:val="1"/>
      <w:numFmt w:val="decimal"/>
      <w:lvlText w:val="%1.%2.%3.%4.%5."/>
      <w:lvlJc w:val="left"/>
      <w:pPr>
        <w:ind w:left="5400" w:hanging="1080"/>
      </w:pPr>
      <w:rPr>
        <w:rFonts w:ascii="Arial" w:eastAsia="Arial" w:hAnsi="Arial" w:cs="Arial" w:hint="default"/>
        <w:b w:val="0"/>
        <w:sz w:val="21"/>
      </w:rPr>
    </w:lvl>
    <w:lvl w:ilvl="5">
      <w:start w:val="1"/>
      <w:numFmt w:val="decimal"/>
      <w:lvlText w:val="%1.%2.%3.%4.%5.%6."/>
      <w:lvlJc w:val="left"/>
      <w:pPr>
        <w:ind w:left="6840" w:hanging="1440"/>
      </w:pPr>
      <w:rPr>
        <w:rFonts w:ascii="Arial" w:eastAsia="Arial" w:hAnsi="Arial" w:cs="Arial" w:hint="default"/>
        <w:b w:val="0"/>
        <w:sz w:val="21"/>
      </w:rPr>
    </w:lvl>
    <w:lvl w:ilvl="6">
      <w:start w:val="1"/>
      <w:numFmt w:val="decimal"/>
      <w:lvlText w:val="%1.%2.%3.%4.%5.%6.%7."/>
      <w:lvlJc w:val="left"/>
      <w:pPr>
        <w:ind w:left="7920" w:hanging="1440"/>
      </w:pPr>
      <w:rPr>
        <w:rFonts w:ascii="Arial" w:eastAsia="Arial" w:hAnsi="Arial" w:cs="Arial" w:hint="default"/>
        <w:b w:val="0"/>
        <w:sz w:val="21"/>
      </w:rPr>
    </w:lvl>
    <w:lvl w:ilvl="7">
      <w:start w:val="1"/>
      <w:numFmt w:val="decimal"/>
      <w:lvlText w:val="%1.%2.%3.%4.%5.%6.%7.%8."/>
      <w:lvlJc w:val="left"/>
      <w:pPr>
        <w:ind w:left="9360" w:hanging="1800"/>
      </w:pPr>
      <w:rPr>
        <w:rFonts w:ascii="Arial" w:eastAsia="Arial" w:hAnsi="Arial" w:cs="Arial" w:hint="default"/>
        <w:b w:val="0"/>
        <w:sz w:val="21"/>
      </w:rPr>
    </w:lvl>
    <w:lvl w:ilvl="8">
      <w:start w:val="1"/>
      <w:numFmt w:val="decimal"/>
      <w:lvlText w:val="%1.%2.%3.%4.%5.%6.%7.%8.%9."/>
      <w:lvlJc w:val="left"/>
      <w:pPr>
        <w:ind w:left="10440" w:hanging="1800"/>
      </w:pPr>
      <w:rPr>
        <w:rFonts w:ascii="Arial" w:eastAsia="Arial" w:hAnsi="Arial" w:cs="Arial" w:hint="default"/>
        <w:b w:val="0"/>
        <w:sz w:val="21"/>
      </w:rPr>
    </w:lvl>
  </w:abstractNum>
  <w:abstractNum w:abstractNumId="17" w15:restartNumberingAfterBreak="0">
    <w:nsid w:val="69AC375F"/>
    <w:multiLevelType w:val="multilevel"/>
    <w:tmpl w:val="1C4CD890"/>
    <w:lvl w:ilvl="0">
      <w:start w:val="1"/>
      <w:numFmt w:val="decimal"/>
      <w:lvlText w:val="%1."/>
      <w:lvlJc w:val="left"/>
      <w:pPr>
        <w:ind w:left="480" w:hanging="480"/>
      </w:pPr>
      <w:rPr>
        <w:rFonts w:hint="default"/>
      </w:rPr>
    </w:lvl>
    <w:lvl w:ilvl="1">
      <w:start w:val="12"/>
      <w:numFmt w:val="decimal"/>
      <w:lvlText w:val="%1.%2."/>
      <w:lvlJc w:val="left"/>
      <w:pPr>
        <w:ind w:left="480" w:hanging="48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DA2400C"/>
    <w:multiLevelType w:val="multilevel"/>
    <w:tmpl w:val="BC161F92"/>
    <w:lvl w:ilvl="0">
      <w:start w:val="5"/>
      <w:numFmt w:val="decimal"/>
      <w:lvlText w:val="%1."/>
      <w:lvlJc w:val="left"/>
      <w:pPr>
        <w:ind w:left="540" w:hanging="540"/>
      </w:pPr>
      <w:rPr>
        <w:rFonts w:hint="default"/>
        <w:u w:val="none"/>
      </w:rPr>
    </w:lvl>
    <w:lvl w:ilvl="1">
      <w:start w:val="9"/>
      <w:numFmt w:val="decimal"/>
      <w:lvlText w:val="%1.%2."/>
      <w:lvlJc w:val="left"/>
      <w:pPr>
        <w:ind w:left="1250" w:hanging="540"/>
      </w:pPr>
      <w:rPr>
        <w:rFonts w:hint="default"/>
        <w:u w:val="none"/>
      </w:rPr>
    </w:lvl>
    <w:lvl w:ilvl="2">
      <w:start w:val="1"/>
      <w:numFmt w:val="decimal"/>
      <w:lvlText w:val="%1.%2.%3."/>
      <w:lvlJc w:val="left"/>
      <w:pPr>
        <w:ind w:left="2140" w:hanging="720"/>
      </w:pPr>
      <w:rPr>
        <w:rFonts w:hint="default"/>
        <w:u w:val="none"/>
      </w:rPr>
    </w:lvl>
    <w:lvl w:ilvl="3">
      <w:start w:val="1"/>
      <w:numFmt w:val="decimal"/>
      <w:lvlText w:val="%1.%2.%3.%4."/>
      <w:lvlJc w:val="left"/>
      <w:pPr>
        <w:ind w:left="2850" w:hanging="720"/>
      </w:pPr>
      <w:rPr>
        <w:rFonts w:hint="default"/>
        <w:u w:val="none"/>
      </w:rPr>
    </w:lvl>
    <w:lvl w:ilvl="4">
      <w:start w:val="1"/>
      <w:numFmt w:val="decimal"/>
      <w:lvlText w:val="%1.%2.%3.%4.%5."/>
      <w:lvlJc w:val="left"/>
      <w:pPr>
        <w:ind w:left="3920" w:hanging="1080"/>
      </w:pPr>
      <w:rPr>
        <w:rFonts w:hint="default"/>
        <w:u w:val="none"/>
      </w:rPr>
    </w:lvl>
    <w:lvl w:ilvl="5">
      <w:start w:val="1"/>
      <w:numFmt w:val="decimal"/>
      <w:lvlText w:val="%1.%2.%3.%4.%5.%6."/>
      <w:lvlJc w:val="left"/>
      <w:pPr>
        <w:ind w:left="4630" w:hanging="1080"/>
      </w:pPr>
      <w:rPr>
        <w:rFonts w:hint="default"/>
        <w:u w:val="none"/>
      </w:rPr>
    </w:lvl>
    <w:lvl w:ilvl="6">
      <w:start w:val="1"/>
      <w:numFmt w:val="decimal"/>
      <w:lvlText w:val="%1.%2.%3.%4.%5.%6.%7."/>
      <w:lvlJc w:val="left"/>
      <w:pPr>
        <w:ind w:left="5700" w:hanging="1440"/>
      </w:pPr>
      <w:rPr>
        <w:rFonts w:hint="default"/>
        <w:u w:val="none"/>
      </w:rPr>
    </w:lvl>
    <w:lvl w:ilvl="7">
      <w:start w:val="1"/>
      <w:numFmt w:val="decimal"/>
      <w:lvlText w:val="%1.%2.%3.%4.%5.%6.%7.%8."/>
      <w:lvlJc w:val="left"/>
      <w:pPr>
        <w:ind w:left="6410" w:hanging="1440"/>
      </w:pPr>
      <w:rPr>
        <w:rFonts w:hint="default"/>
        <w:u w:val="none"/>
      </w:rPr>
    </w:lvl>
    <w:lvl w:ilvl="8">
      <w:start w:val="1"/>
      <w:numFmt w:val="decimal"/>
      <w:lvlText w:val="%1.%2.%3.%4.%5.%6.%7.%8.%9."/>
      <w:lvlJc w:val="left"/>
      <w:pPr>
        <w:ind w:left="7480" w:hanging="1800"/>
      </w:pPr>
      <w:rPr>
        <w:rFonts w:hint="default"/>
        <w:u w:val="none"/>
      </w:rPr>
    </w:lvl>
  </w:abstractNum>
  <w:abstractNum w:abstractNumId="19"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76A3269C"/>
    <w:multiLevelType w:val="multilevel"/>
    <w:tmpl w:val="1C6A7568"/>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7E751D88"/>
    <w:multiLevelType w:val="multilevel"/>
    <w:tmpl w:val="DE482B8C"/>
    <w:lvl w:ilvl="0">
      <w:start w:val="1"/>
      <w:numFmt w:val="decimal"/>
      <w:lvlText w:val="%1."/>
      <w:lvlJc w:val="left"/>
      <w:pPr>
        <w:ind w:left="408" w:hanging="408"/>
      </w:pPr>
      <w:rPr>
        <w:rFonts w:hint="default"/>
      </w:rPr>
    </w:lvl>
    <w:lvl w:ilvl="1">
      <w:start w:val="1"/>
      <w:numFmt w:val="decimal"/>
      <w:lvlText w:val="%1.%2."/>
      <w:lvlJc w:val="left"/>
      <w:pPr>
        <w:ind w:left="1117" w:hanging="408"/>
      </w:pPr>
      <w:rPr>
        <w:rFonts w:ascii="Arial" w:hAnsi="Arial" w:cs="Arial" w:hint="default"/>
        <w:b w:val="0"/>
        <w:bCs w:val="0"/>
        <w:sz w:val="21"/>
        <w:szCs w:val="2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15:restartNumberingAfterBreak="0">
    <w:nsid w:val="7F8E50ED"/>
    <w:multiLevelType w:val="multilevel"/>
    <w:tmpl w:val="8FB0BC4E"/>
    <w:lvl w:ilvl="0">
      <w:start w:val="11"/>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16cid:durableId="1657341882">
    <w:abstractNumId w:val="13"/>
  </w:num>
  <w:num w:numId="2" w16cid:durableId="251088636">
    <w:abstractNumId w:val="0"/>
  </w:num>
  <w:num w:numId="3" w16cid:durableId="1674067614">
    <w:abstractNumId w:val="12"/>
  </w:num>
  <w:num w:numId="4" w16cid:durableId="1171063828">
    <w:abstractNumId w:val="2"/>
  </w:num>
  <w:num w:numId="5" w16cid:durableId="2001618192">
    <w:abstractNumId w:val="16"/>
  </w:num>
  <w:num w:numId="6" w16cid:durableId="1262179147">
    <w:abstractNumId w:val="19"/>
  </w:num>
  <w:num w:numId="7" w16cid:durableId="1519849944">
    <w:abstractNumId w:val="3"/>
  </w:num>
  <w:num w:numId="8" w16cid:durableId="1673025897">
    <w:abstractNumId w:val="9"/>
  </w:num>
  <w:num w:numId="9" w16cid:durableId="51970792">
    <w:abstractNumId w:val="1"/>
  </w:num>
  <w:num w:numId="10" w16cid:durableId="655954475">
    <w:abstractNumId w:val="22"/>
  </w:num>
  <w:num w:numId="11" w16cid:durableId="176770117">
    <w:abstractNumId w:val="17"/>
  </w:num>
  <w:num w:numId="12" w16cid:durableId="807894732">
    <w:abstractNumId w:val="4"/>
  </w:num>
  <w:num w:numId="13" w16cid:durableId="248389207">
    <w:abstractNumId w:val="11"/>
  </w:num>
  <w:num w:numId="14" w16cid:durableId="923145365">
    <w:abstractNumId w:val="18"/>
  </w:num>
  <w:num w:numId="15" w16cid:durableId="949312831">
    <w:abstractNumId w:val="6"/>
  </w:num>
  <w:num w:numId="16" w16cid:durableId="1757480777">
    <w:abstractNumId w:val="8"/>
  </w:num>
  <w:num w:numId="17" w16cid:durableId="669718804">
    <w:abstractNumId w:val="15"/>
  </w:num>
  <w:num w:numId="18" w16cid:durableId="1994332114">
    <w:abstractNumId w:val="21"/>
  </w:num>
  <w:num w:numId="19" w16cid:durableId="383409602">
    <w:abstractNumId w:val="5"/>
  </w:num>
  <w:num w:numId="20" w16cid:durableId="1556159580">
    <w:abstractNumId w:val="7"/>
  </w:num>
  <w:num w:numId="21" w16cid:durableId="660474781">
    <w:abstractNumId w:val="14"/>
  </w:num>
  <w:num w:numId="22" w16cid:durableId="1228228614">
    <w:abstractNumId w:val="10"/>
  </w:num>
  <w:num w:numId="23" w16cid:durableId="1270315271">
    <w:abstractNumId w:val="20"/>
  </w:num>
  <w:num w:numId="24" w16cid:durableId="245574427">
    <w:abstractNumId w:val="13"/>
  </w:num>
  <w:num w:numId="25" w16cid:durableId="1766803625">
    <w:abstractNumId w:val="13"/>
  </w:num>
  <w:num w:numId="26" w16cid:durableId="1391465962">
    <w:abstractNumId w:val="13"/>
  </w:num>
  <w:num w:numId="27" w16cid:durableId="1223253656">
    <w:abstractNumId w:val="13"/>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Ramūnas Valiulis">
    <w15:presenceInfo w15:providerId="AD" w15:userId="S::r.valiulis@cpo.lt::29de3dba-9c72-48f3-9aca-4975edea6b1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trackRevisions/>
  <w:defaultTabStop w:val="720"/>
  <w:hyphenationZone w:val="396"/>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B1E"/>
    <w:rsid w:val="00000551"/>
    <w:rsid w:val="00000F2A"/>
    <w:rsid w:val="00001121"/>
    <w:rsid w:val="0000156C"/>
    <w:rsid w:val="00001D27"/>
    <w:rsid w:val="00001DA3"/>
    <w:rsid w:val="00001EB4"/>
    <w:rsid w:val="00002009"/>
    <w:rsid w:val="00002DD7"/>
    <w:rsid w:val="00002F23"/>
    <w:rsid w:val="00003185"/>
    <w:rsid w:val="00003454"/>
    <w:rsid w:val="000034E5"/>
    <w:rsid w:val="0000402A"/>
    <w:rsid w:val="000054E9"/>
    <w:rsid w:val="0000574E"/>
    <w:rsid w:val="000071C5"/>
    <w:rsid w:val="00007A8D"/>
    <w:rsid w:val="00010152"/>
    <w:rsid w:val="00010DCF"/>
    <w:rsid w:val="0001153E"/>
    <w:rsid w:val="00011A45"/>
    <w:rsid w:val="00011E66"/>
    <w:rsid w:val="00012BED"/>
    <w:rsid w:val="000148EE"/>
    <w:rsid w:val="00015302"/>
    <w:rsid w:val="00015C06"/>
    <w:rsid w:val="00015CBC"/>
    <w:rsid w:val="00015E34"/>
    <w:rsid w:val="00016515"/>
    <w:rsid w:val="00016525"/>
    <w:rsid w:val="00016AB1"/>
    <w:rsid w:val="0001735E"/>
    <w:rsid w:val="00017A3C"/>
    <w:rsid w:val="00020A07"/>
    <w:rsid w:val="000221F5"/>
    <w:rsid w:val="00024A9E"/>
    <w:rsid w:val="00024FC5"/>
    <w:rsid w:val="0002502F"/>
    <w:rsid w:val="000250BE"/>
    <w:rsid w:val="00025711"/>
    <w:rsid w:val="00025B84"/>
    <w:rsid w:val="00025D5C"/>
    <w:rsid w:val="00026BE2"/>
    <w:rsid w:val="0002784B"/>
    <w:rsid w:val="00027854"/>
    <w:rsid w:val="0002792E"/>
    <w:rsid w:val="00030EEF"/>
    <w:rsid w:val="000326DD"/>
    <w:rsid w:val="000348E4"/>
    <w:rsid w:val="000359DA"/>
    <w:rsid w:val="00035DB1"/>
    <w:rsid w:val="00036699"/>
    <w:rsid w:val="00036D52"/>
    <w:rsid w:val="000372C4"/>
    <w:rsid w:val="00037936"/>
    <w:rsid w:val="00040847"/>
    <w:rsid w:val="00040A36"/>
    <w:rsid w:val="000410C3"/>
    <w:rsid w:val="00041873"/>
    <w:rsid w:val="000418CF"/>
    <w:rsid w:val="000420AE"/>
    <w:rsid w:val="00042AA8"/>
    <w:rsid w:val="00043023"/>
    <w:rsid w:val="00043AB1"/>
    <w:rsid w:val="000440E7"/>
    <w:rsid w:val="000446B9"/>
    <w:rsid w:val="00045A1F"/>
    <w:rsid w:val="00046431"/>
    <w:rsid w:val="00046672"/>
    <w:rsid w:val="00046697"/>
    <w:rsid w:val="00047F95"/>
    <w:rsid w:val="00050D30"/>
    <w:rsid w:val="00054807"/>
    <w:rsid w:val="00055209"/>
    <w:rsid w:val="00056431"/>
    <w:rsid w:val="000569BC"/>
    <w:rsid w:val="00057CF4"/>
    <w:rsid w:val="00057D6A"/>
    <w:rsid w:val="000600D5"/>
    <w:rsid w:val="0006097B"/>
    <w:rsid w:val="000615B7"/>
    <w:rsid w:val="00062177"/>
    <w:rsid w:val="00063AE2"/>
    <w:rsid w:val="00063CD4"/>
    <w:rsid w:val="00064CC8"/>
    <w:rsid w:val="00065B8B"/>
    <w:rsid w:val="00067A6C"/>
    <w:rsid w:val="0007126B"/>
    <w:rsid w:val="0007258C"/>
    <w:rsid w:val="00072824"/>
    <w:rsid w:val="00072B94"/>
    <w:rsid w:val="00073214"/>
    <w:rsid w:val="000732F4"/>
    <w:rsid w:val="00073CA9"/>
    <w:rsid w:val="00074471"/>
    <w:rsid w:val="00080301"/>
    <w:rsid w:val="00083986"/>
    <w:rsid w:val="00084683"/>
    <w:rsid w:val="00087212"/>
    <w:rsid w:val="0008723D"/>
    <w:rsid w:val="00090E19"/>
    <w:rsid w:val="00091088"/>
    <w:rsid w:val="00091173"/>
    <w:rsid w:val="000916B4"/>
    <w:rsid w:val="00091DD8"/>
    <w:rsid w:val="00091E46"/>
    <w:rsid w:val="000925EF"/>
    <w:rsid w:val="0009283F"/>
    <w:rsid w:val="0009299C"/>
    <w:rsid w:val="00092FD1"/>
    <w:rsid w:val="000935D1"/>
    <w:rsid w:val="0009364B"/>
    <w:rsid w:val="00093EC5"/>
    <w:rsid w:val="00094221"/>
    <w:rsid w:val="0009539B"/>
    <w:rsid w:val="000955B1"/>
    <w:rsid w:val="0009623F"/>
    <w:rsid w:val="000967DE"/>
    <w:rsid w:val="00096DA0"/>
    <w:rsid w:val="00097645"/>
    <w:rsid w:val="000A01FB"/>
    <w:rsid w:val="000A0494"/>
    <w:rsid w:val="000A06EB"/>
    <w:rsid w:val="000A0812"/>
    <w:rsid w:val="000A160C"/>
    <w:rsid w:val="000A2BED"/>
    <w:rsid w:val="000A2F77"/>
    <w:rsid w:val="000A43A1"/>
    <w:rsid w:val="000A6218"/>
    <w:rsid w:val="000A6C85"/>
    <w:rsid w:val="000A7EE7"/>
    <w:rsid w:val="000B0ED5"/>
    <w:rsid w:val="000B1EC0"/>
    <w:rsid w:val="000B27B4"/>
    <w:rsid w:val="000B29EA"/>
    <w:rsid w:val="000B2C00"/>
    <w:rsid w:val="000B3866"/>
    <w:rsid w:val="000B43BF"/>
    <w:rsid w:val="000B4750"/>
    <w:rsid w:val="000B4B88"/>
    <w:rsid w:val="000B5462"/>
    <w:rsid w:val="000B7284"/>
    <w:rsid w:val="000B7591"/>
    <w:rsid w:val="000C13D7"/>
    <w:rsid w:val="000C15B5"/>
    <w:rsid w:val="000C1833"/>
    <w:rsid w:val="000C35C1"/>
    <w:rsid w:val="000C372C"/>
    <w:rsid w:val="000C3D2D"/>
    <w:rsid w:val="000C3DF8"/>
    <w:rsid w:val="000C462B"/>
    <w:rsid w:val="000C5610"/>
    <w:rsid w:val="000C6584"/>
    <w:rsid w:val="000C7BE9"/>
    <w:rsid w:val="000D0284"/>
    <w:rsid w:val="000D0BEF"/>
    <w:rsid w:val="000D10A2"/>
    <w:rsid w:val="000D139D"/>
    <w:rsid w:val="000D228B"/>
    <w:rsid w:val="000D28F6"/>
    <w:rsid w:val="000D3338"/>
    <w:rsid w:val="000D514C"/>
    <w:rsid w:val="000D58F0"/>
    <w:rsid w:val="000D5B3A"/>
    <w:rsid w:val="000D734A"/>
    <w:rsid w:val="000D7A17"/>
    <w:rsid w:val="000D7B13"/>
    <w:rsid w:val="000E1045"/>
    <w:rsid w:val="000E2CD7"/>
    <w:rsid w:val="000E3FA4"/>
    <w:rsid w:val="000E54FC"/>
    <w:rsid w:val="000E5552"/>
    <w:rsid w:val="000E5D26"/>
    <w:rsid w:val="000E6023"/>
    <w:rsid w:val="000E6349"/>
    <w:rsid w:val="000E674A"/>
    <w:rsid w:val="000E6A49"/>
    <w:rsid w:val="000E723C"/>
    <w:rsid w:val="000E7846"/>
    <w:rsid w:val="000F16F7"/>
    <w:rsid w:val="000F2221"/>
    <w:rsid w:val="000F2D8B"/>
    <w:rsid w:val="000F3215"/>
    <w:rsid w:val="000F6F84"/>
    <w:rsid w:val="000F7301"/>
    <w:rsid w:val="000F7B71"/>
    <w:rsid w:val="001001C9"/>
    <w:rsid w:val="00100C4B"/>
    <w:rsid w:val="00100F80"/>
    <w:rsid w:val="00105389"/>
    <w:rsid w:val="001065A3"/>
    <w:rsid w:val="00107B7B"/>
    <w:rsid w:val="00111A36"/>
    <w:rsid w:val="00111FCE"/>
    <w:rsid w:val="0011250D"/>
    <w:rsid w:val="001128F3"/>
    <w:rsid w:val="00112FE9"/>
    <w:rsid w:val="001139FC"/>
    <w:rsid w:val="001142D9"/>
    <w:rsid w:val="00115982"/>
    <w:rsid w:val="00115B79"/>
    <w:rsid w:val="00116D5E"/>
    <w:rsid w:val="00120428"/>
    <w:rsid w:val="00120BB1"/>
    <w:rsid w:val="00122A75"/>
    <w:rsid w:val="00123738"/>
    <w:rsid w:val="001249DD"/>
    <w:rsid w:val="00124F47"/>
    <w:rsid w:val="00125EE8"/>
    <w:rsid w:val="00126B5F"/>
    <w:rsid w:val="00127127"/>
    <w:rsid w:val="0012740D"/>
    <w:rsid w:val="00130B10"/>
    <w:rsid w:val="001317ED"/>
    <w:rsid w:val="00131FCF"/>
    <w:rsid w:val="001323AB"/>
    <w:rsid w:val="001332CF"/>
    <w:rsid w:val="00133303"/>
    <w:rsid w:val="001336A3"/>
    <w:rsid w:val="00134385"/>
    <w:rsid w:val="00135717"/>
    <w:rsid w:val="00136B99"/>
    <w:rsid w:val="00137338"/>
    <w:rsid w:val="00141F01"/>
    <w:rsid w:val="00142189"/>
    <w:rsid w:val="00142C9D"/>
    <w:rsid w:val="00143294"/>
    <w:rsid w:val="00143868"/>
    <w:rsid w:val="00143AC0"/>
    <w:rsid w:val="00144543"/>
    <w:rsid w:val="0014458B"/>
    <w:rsid w:val="00145563"/>
    <w:rsid w:val="00145DA2"/>
    <w:rsid w:val="0014601E"/>
    <w:rsid w:val="00151FD1"/>
    <w:rsid w:val="0015283C"/>
    <w:rsid w:val="00153603"/>
    <w:rsid w:val="0015378A"/>
    <w:rsid w:val="00154382"/>
    <w:rsid w:val="00156953"/>
    <w:rsid w:val="00156B95"/>
    <w:rsid w:val="001574B2"/>
    <w:rsid w:val="00157F4B"/>
    <w:rsid w:val="00161126"/>
    <w:rsid w:val="00162713"/>
    <w:rsid w:val="00162E40"/>
    <w:rsid w:val="00166A56"/>
    <w:rsid w:val="00166DB8"/>
    <w:rsid w:val="00167287"/>
    <w:rsid w:val="00167A99"/>
    <w:rsid w:val="0017009E"/>
    <w:rsid w:val="0017059D"/>
    <w:rsid w:val="0017219B"/>
    <w:rsid w:val="00172394"/>
    <w:rsid w:val="00172593"/>
    <w:rsid w:val="001730EE"/>
    <w:rsid w:val="001736F8"/>
    <w:rsid w:val="00173BAA"/>
    <w:rsid w:val="00174497"/>
    <w:rsid w:val="00174A39"/>
    <w:rsid w:val="00174AE4"/>
    <w:rsid w:val="00175683"/>
    <w:rsid w:val="00175F93"/>
    <w:rsid w:val="00177DE5"/>
    <w:rsid w:val="00177F8F"/>
    <w:rsid w:val="001810F0"/>
    <w:rsid w:val="0018193C"/>
    <w:rsid w:val="00181D15"/>
    <w:rsid w:val="0018315C"/>
    <w:rsid w:val="0018370B"/>
    <w:rsid w:val="0018477F"/>
    <w:rsid w:val="0018526D"/>
    <w:rsid w:val="00185351"/>
    <w:rsid w:val="001854F1"/>
    <w:rsid w:val="00186818"/>
    <w:rsid w:val="00186FC2"/>
    <w:rsid w:val="00187A41"/>
    <w:rsid w:val="00187A50"/>
    <w:rsid w:val="00190CB6"/>
    <w:rsid w:val="00190DD6"/>
    <w:rsid w:val="00191383"/>
    <w:rsid w:val="00193B75"/>
    <w:rsid w:val="00194170"/>
    <w:rsid w:val="00194D39"/>
    <w:rsid w:val="00194F81"/>
    <w:rsid w:val="00195294"/>
    <w:rsid w:val="00196AAE"/>
    <w:rsid w:val="00197DDF"/>
    <w:rsid w:val="001A00B8"/>
    <w:rsid w:val="001A1699"/>
    <w:rsid w:val="001A2143"/>
    <w:rsid w:val="001A342B"/>
    <w:rsid w:val="001A47A9"/>
    <w:rsid w:val="001A4C87"/>
    <w:rsid w:val="001A62A1"/>
    <w:rsid w:val="001A66A2"/>
    <w:rsid w:val="001A760D"/>
    <w:rsid w:val="001B0E6D"/>
    <w:rsid w:val="001B14A3"/>
    <w:rsid w:val="001B34F3"/>
    <w:rsid w:val="001B49A8"/>
    <w:rsid w:val="001B7275"/>
    <w:rsid w:val="001C0047"/>
    <w:rsid w:val="001C0A3A"/>
    <w:rsid w:val="001C10B7"/>
    <w:rsid w:val="001C10F1"/>
    <w:rsid w:val="001C1742"/>
    <w:rsid w:val="001C1F70"/>
    <w:rsid w:val="001C27B3"/>
    <w:rsid w:val="001C28B4"/>
    <w:rsid w:val="001C2F96"/>
    <w:rsid w:val="001C3666"/>
    <w:rsid w:val="001C4D77"/>
    <w:rsid w:val="001C55A8"/>
    <w:rsid w:val="001C6B3C"/>
    <w:rsid w:val="001C6F19"/>
    <w:rsid w:val="001D073A"/>
    <w:rsid w:val="001D1A32"/>
    <w:rsid w:val="001D2173"/>
    <w:rsid w:val="001D21B7"/>
    <w:rsid w:val="001D222F"/>
    <w:rsid w:val="001D281D"/>
    <w:rsid w:val="001D2A80"/>
    <w:rsid w:val="001D3D15"/>
    <w:rsid w:val="001D4431"/>
    <w:rsid w:val="001D5185"/>
    <w:rsid w:val="001D5512"/>
    <w:rsid w:val="001D5C9E"/>
    <w:rsid w:val="001D6543"/>
    <w:rsid w:val="001D7635"/>
    <w:rsid w:val="001D7A52"/>
    <w:rsid w:val="001D7AB0"/>
    <w:rsid w:val="001E00A9"/>
    <w:rsid w:val="001E034A"/>
    <w:rsid w:val="001E1561"/>
    <w:rsid w:val="001E1837"/>
    <w:rsid w:val="001E1860"/>
    <w:rsid w:val="001E2162"/>
    <w:rsid w:val="001E2A9A"/>
    <w:rsid w:val="001E31E9"/>
    <w:rsid w:val="001E440D"/>
    <w:rsid w:val="001E47E2"/>
    <w:rsid w:val="001F0033"/>
    <w:rsid w:val="001F0509"/>
    <w:rsid w:val="001F2861"/>
    <w:rsid w:val="001F3304"/>
    <w:rsid w:val="001F3348"/>
    <w:rsid w:val="001F35C9"/>
    <w:rsid w:val="001F39BF"/>
    <w:rsid w:val="001F40A7"/>
    <w:rsid w:val="001F427B"/>
    <w:rsid w:val="001F44D6"/>
    <w:rsid w:val="001F4C9D"/>
    <w:rsid w:val="001F58A7"/>
    <w:rsid w:val="001F5AC2"/>
    <w:rsid w:val="001F5E67"/>
    <w:rsid w:val="001F6179"/>
    <w:rsid w:val="00200286"/>
    <w:rsid w:val="00200386"/>
    <w:rsid w:val="002017B6"/>
    <w:rsid w:val="002021DF"/>
    <w:rsid w:val="002023A1"/>
    <w:rsid w:val="00202AC4"/>
    <w:rsid w:val="00202C7E"/>
    <w:rsid w:val="00203070"/>
    <w:rsid w:val="00203648"/>
    <w:rsid w:val="00203A45"/>
    <w:rsid w:val="002041D9"/>
    <w:rsid w:val="00204C81"/>
    <w:rsid w:val="0020736B"/>
    <w:rsid w:val="00210359"/>
    <w:rsid w:val="002105C3"/>
    <w:rsid w:val="00210E4D"/>
    <w:rsid w:val="00211035"/>
    <w:rsid w:val="0021259D"/>
    <w:rsid w:val="0021261E"/>
    <w:rsid w:val="00212B30"/>
    <w:rsid w:val="0021371B"/>
    <w:rsid w:val="00214062"/>
    <w:rsid w:val="002144F3"/>
    <w:rsid w:val="002146D8"/>
    <w:rsid w:val="00215024"/>
    <w:rsid w:val="002169C1"/>
    <w:rsid w:val="00216FFC"/>
    <w:rsid w:val="00217467"/>
    <w:rsid w:val="0021776B"/>
    <w:rsid w:val="002205E2"/>
    <w:rsid w:val="0022074C"/>
    <w:rsid w:val="00220D91"/>
    <w:rsid w:val="00222704"/>
    <w:rsid w:val="0022368C"/>
    <w:rsid w:val="002237A3"/>
    <w:rsid w:val="002237E4"/>
    <w:rsid w:val="002242FA"/>
    <w:rsid w:val="002243F1"/>
    <w:rsid w:val="00225203"/>
    <w:rsid w:val="0022600D"/>
    <w:rsid w:val="002260FE"/>
    <w:rsid w:val="002261FE"/>
    <w:rsid w:val="00227282"/>
    <w:rsid w:val="0023081F"/>
    <w:rsid w:val="00231082"/>
    <w:rsid w:val="0023187C"/>
    <w:rsid w:val="002319E4"/>
    <w:rsid w:val="00231C4F"/>
    <w:rsid w:val="002327B9"/>
    <w:rsid w:val="002328A0"/>
    <w:rsid w:val="00232EF1"/>
    <w:rsid w:val="002332D5"/>
    <w:rsid w:val="00234843"/>
    <w:rsid w:val="002350D5"/>
    <w:rsid w:val="002354C9"/>
    <w:rsid w:val="0023555E"/>
    <w:rsid w:val="00235609"/>
    <w:rsid w:val="00235712"/>
    <w:rsid w:val="00235749"/>
    <w:rsid w:val="00235C73"/>
    <w:rsid w:val="00236A4E"/>
    <w:rsid w:val="00237719"/>
    <w:rsid w:val="00240DBB"/>
    <w:rsid w:val="002415CC"/>
    <w:rsid w:val="00242ABE"/>
    <w:rsid w:val="002436AF"/>
    <w:rsid w:val="00244CAA"/>
    <w:rsid w:val="00244F53"/>
    <w:rsid w:val="0024593E"/>
    <w:rsid w:val="00246160"/>
    <w:rsid w:val="002476F8"/>
    <w:rsid w:val="00250E8B"/>
    <w:rsid w:val="00251393"/>
    <w:rsid w:val="0025206F"/>
    <w:rsid w:val="002548AD"/>
    <w:rsid w:val="002550B3"/>
    <w:rsid w:val="0025601E"/>
    <w:rsid w:val="00257DA6"/>
    <w:rsid w:val="00260359"/>
    <w:rsid w:val="00260AF5"/>
    <w:rsid w:val="0026178E"/>
    <w:rsid w:val="00263018"/>
    <w:rsid w:val="0026331B"/>
    <w:rsid w:val="0026487B"/>
    <w:rsid w:val="00264C60"/>
    <w:rsid w:val="00267203"/>
    <w:rsid w:val="00267927"/>
    <w:rsid w:val="00267FE5"/>
    <w:rsid w:val="0027054A"/>
    <w:rsid w:val="00270D04"/>
    <w:rsid w:val="0027233C"/>
    <w:rsid w:val="002727BF"/>
    <w:rsid w:val="00272CF2"/>
    <w:rsid w:val="00273D6C"/>
    <w:rsid w:val="002752B1"/>
    <w:rsid w:val="00277E1F"/>
    <w:rsid w:val="00283664"/>
    <w:rsid w:val="00284183"/>
    <w:rsid w:val="0028419C"/>
    <w:rsid w:val="002865F4"/>
    <w:rsid w:val="002866C1"/>
    <w:rsid w:val="002869AF"/>
    <w:rsid w:val="002902B7"/>
    <w:rsid w:val="00290702"/>
    <w:rsid w:val="00291AC5"/>
    <w:rsid w:val="002923ED"/>
    <w:rsid w:val="00292505"/>
    <w:rsid w:val="002926CA"/>
    <w:rsid w:val="00295CBA"/>
    <w:rsid w:val="0029616A"/>
    <w:rsid w:val="00296296"/>
    <w:rsid w:val="00297387"/>
    <w:rsid w:val="002A03E9"/>
    <w:rsid w:val="002A0ACA"/>
    <w:rsid w:val="002A1277"/>
    <w:rsid w:val="002A1819"/>
    <w:rsid w:val="002A1CEE"/>
    <w:rsid w:val="002A2176"/>
    <w:rsid w:val="002A2673"/>
    <w:rsid w:val="002A3EE1"/>
    <w:rsid w:val="002A4310"/>
    <w:rsid w:val="002A4CE7"/>
    <w:rsid w:val="002A4D4F"/>
    <w:rsid w:val="002A558E"/>
    <w:rsid w:val="002A55BA"/>
    <w:rsid w:val="002A648D"/>
    <w:rsid w:val="002B0B3D"/>
    <w:rsid w:val="002B15C4"/>
    <w:rsid w:val="002B16E1"/>
    <w:rsid w:val="002B28E8"/>
    <w:rsid w:val="002B2D96"/>
    <w:rsid w:val="002B2DAC"/>
    <w:rsid w:val="002B327D"/>
    <w:rsid w:val="002B4FF3"/>
    <w:rsid w:val="002B625B"/>
    <w:rsid w:val="002B6B90"/>
    <w:rsid w:val="002B70F2"/>
    <w:rsid w:val="002B738C"/>
    <w:rsid w:val="002C19D1"/>
    <w:rsid w:val="002C2232"/>
    <w:rsid w:val="002C376E"/>
    <w:rsid w:val="002C380E"/>
    <w:rsid w:val="002C3EAF"/>
    <w:rsid w:val="002C45C3"/>
    <w:rsid w:val="002C4B56"/>
    <w:rsid w:val="002C6030"/>
    <w:rsid w:val="002C6F86"/>
    <w:rsid w:val="002C7012"/>
    <w:rsid w:val="002C718B"/>
    <w:rsid w:val="002C7B9D"/>
    <w:rsid w:val="002D01E8"/>
    <w:rsid w:val="002D08DC"/>
    <w:rsid w:val="002D156F"/>
    <w:rsid w:val="002D2290"/>
    <w:rsid w:val="002D2DF8"/>
    <w:rsid w:val="002D3482"/>
    <w:rsid w:val="002D43E8"/>
    <w:rsid w:val="002D4C08"/>
    <w:rsid w:val="002D556C"/>
    <w:rsid w:val="002D6E1A"/>
    <w:rsid w:val="002D7A5E"/>
    <w:rsid w:val="002E042F"/>
    <w:rsid w:val="002E512B"/>
    <w:rsid w:val="002E69F1"/>
    <w:rsid w:val="002E7901"/>
    <w:rsid w:val="002E7E3E"/>
    <w:rsid w:val="002F004E"/>
    <w:rsid w:val="002F063F"/>
    <w:rsid w:val="002F1851"/>
    <w:rsid w:val="002F198F"/>
    <w:rsid w:val="002F3A2C"/>
    <w:rsid w:val="002F3DDF"/>
    <w:rsid w:val="002F4799"/>
    <w:rsid w:val="002F6FAE"/>
    <w:rsid w:val="002F70AC"/>
    <w:rsid w:val="002F7335"/>
    <w:rsid w:val="00300456"/>
    <w:rsid w:val="00301FFA"/>
    <w:rsid w:val="003025EC"/>
    <w:rsid w:val="00303008"/>
    <w:rsid w:val="0030310A"/>
    <w:rsid w:val="003034A9"/>
    <w:rsid w:val="003039F1"/>
    <w:rsid w:val="00303D3A"/>
    <w:rsid w:val="00304366"/>
    <w:rsid w:val="00304DCB"/>
    <w:rsid w:val="003062D6"/>
    <w:rsid w:val="00306A48"/>
    <w:rsid w:val="00307CD6"/>
    <w:rsid w:val="00307F51"/>
    <w:rsid w:val="00310258"/>
    <w:rsid w:val="003105F8"/>
    <w:rsid w:val="003106E0"/>
    <w:rsid w:val="003133F0"/>
    <w:rsid w:val="00314998"/>
    <w:rsid w:val="00315EDD"/>
    <w:rsid w:val="00315F8E"/>
    <w:rsid w:val="0031614F"/>
    <w:rsid w:val="003162D3"/>
    <w:rsid w:val="003205F4"/>
    <w:rsid w:val="0032074D"/>
    <w:rsid w:val="00321304"/>
    <w:rsid w:val="00321BE8"/>
    <w:rsid w:val="00321D90"/>
    <w:rsid w:val="00322123"/>
    <w:rsid w:val="00322188"/>
    <w:rsid w:val="0032246A"/>
    <w:rsid w:val="00322C69"/>
    <w:rsid w:val="003239D1"/>
    <w:rsid w:val="00324386"/>
    <w:rsid w:val="0032494D"/>
    <w:rsid w:val="003268FD"/>
    <w:rsid w:val="00331235"/>
    <w:rsid w:val="0033334C"/>
    <w:rsid w:val="00333885"/>
    <w:rsid w:val="00333AB1"/>
    <w:rsid w:val="00334E53"/>
    <w:rsid w:val="00336DA1"/>
    <w:rsid w:val="003372EA"/>
    <w:rsid w:val="003400D8"/>
    <w:rsid w:val="0034124D"/>
    <w:rsid w:val="003425C9"/>
    <w:rsid w:val="00342A16"/>
    <w:rsid w:val="00342C11"/>
    <w:rsid w:val="00343CF3"/>
    <w:rsid w:val="00343D9A"/>
    <w:rsid w:val="00344E94"/>
    <w:rsid w:val="0034581F"/>
    <w:rsid w:val="00345B95"/>
    <w:rsid w:val="00345D53"/>
    <w:rsid w:val="003472DE"/>
    <w:rsid w:val="0035009E"/>
    <w:rsid w:val="00350508"/>
    <w:rsid w:val="00350B63"/>
    <w:rsid w:val="00350C4D"/>
    <w:rsid w:val="0035138A"/>
    <w:rsid w:val="00351A5B"/>
    <w:rsid w:val="00351B54"/>
    <w:rsid w:val="00351E6E"/>
    <w:rsid w:val="003527C4"/>
    <w:rsid w:val="0035286D"/>
    <w:rsid w:val="00352A20"/>
    <w:rsid w:val="003534FE"/>
    <w:rsid w:val="00355440"/>
    <w:rsid w:val="00355986"/>
    <w:rsid w:val="00356243"/>
    <w:rsid w:val="0035662B"/>
    <w:rsid w:val="00356B99"/>
    <w:rsid w:val="00356C5A"/>
    <w:rsid w:val="00356DAF"/>
    <w:rsid w:val="00357147"/>
    <w:rsid w:val="0035781A"/>
    <w:rsid w:val="00357A35"/>
    <w:rsid w:val="00357F66"/>
    <w:rsid w:val="00360B5E"/>
    <w:rsid w:val="00361F9E"/>
    <w:rsid w:val="003624F2"/>
    <w:rsid w:val="00363980"/>
    <w:rsid w:val="00363B6D"/>
    <w:rsid w:val="00363D7F"/>
    <w:rsid w:val="0036406A"/>
    <w:rsid w:val="00364837"/>
    <w:rsid w:val="00364EB7"/>
    <w:rsid w:val="00365B68"/>
    <w:rsid w:val="003663BB"/>
    <w:rsid w:val="00366C2D"/>
    <w:rsid w:val="00370DDB"/>
    <w:rsid w:val="003719EB"/>
    <w:rsid w:val="00372097"/>
    <w:rsid w:val="003740A3"/>
    <w:rsid w:val="00374855"/>
    <w:rsid w:val="00374B00"/>
    <w:rsid w:val="00374F6F"/>
    <w:rsid w:val="0037648F"/>
    <w:rsid w:val="00376BD1"/>
    <w:rsid w:val="003773CD"/>
    <w:rsid w:val="00377D04"/>
    <w:rsid w:val="003801D0"/>
    <w:rsid w:val="00381DF5"/>
    <w:rsid w:val="00381DFB"/>
    <w:rsid w:val="0038327A"/>
    <w:rsid w:val="003839FD"/>
    <w:rsid w:val="003846CC"/>
    <w:rsid w:val="00385A6B"/>
    <w:rsid w:val="00385B99"/>
    <w:rsid w:val="0038612F"/>
    <w:rsid w:val="0038629A"/>
    <w:rsid w:val="003866F6"/>
    <w:rsid w:val="003867D6"/>
    <w:rsid w:val="00386A30"/>
    <w:rsid w:val="003903BA"/>
    <w:rsid w:val="00390887"/>
    <w:rsid w:val="003916F4"/>
    <w:rsid w:val="00392201"/>
    <w:rsid w:val="00393BF8"/>
    <w:rsid w:val="0039660F"/>
    <w:rsid w:val="0039725D"/>
    <w:rsid w:val="00397BA1"/>
    <w:rsid w:val="003A09B6"/>
    <w:rsid w:val="003A11CD"/>
    <w:rsid w:val="003A1DC4"/>
    <w:rsid w:val="003A2051"/>
    <w:rsid w:val="003A2198"/>
    <w:rsid w:val="003A2A5E"/>
    <w:rsid w:val="003A2BB8"/>
    <w:rsid w:val="003A3147"/>
    <w:rsid w:val="003A3564"/>
    <w:rsid w:val="003A35AD"/>
    <w:rsid w:val="003A39FF"/>
    <w:rsid w:val="003A3A25"/>
    <w:rsid w:val="003A3ACB"/>
    <w:rsid w:val="003A3CEF"/>
    <w:rsid w:val="003A5491"/>
    <w:rsid w:val="003A623A"/>
    <w:rsid w:val="003A66F9"/>
    <w:rsid w:val="003A6B09"/>
    <w:rsid w:val="003A7F1D"/>
    <w:rsid w:val="003B0BAE"/>
    <w:rsid w:val="003B33B3"/>
    <w:rsid w:val="003B3C33"/>
    <w:rsid w:val="003B3F11"/>
    <w:rsid w:val="003B48C6"/>
    <w:rsid w:val="003B61AB"/>
    <w:rsid w:val="003B6EFB"/>
    <w:rsid w:val="003B7106"/>
    <w:rsid w:val="003C07C1"/>
    <w:rsid w:val="003C129B"/>
    <w:rsid w:val="003C148C"/>
    <w:rsid w:val="003C2FFF"/>
    <w:rsid w:val="003C36FC"/>
    <w:rsid w:val="003C52CC"/>
    <w:rsid w:val="003C66DB"/>
    <w:rsid w:val="003D0EE0"/>
    <w:rsid w:val="003D0FB2"/>
    <w:rsid w:val="003D124D"/>
    <w:rsid w:val="003D19A1"/>
    <w:rsid w:val="003D19AD"/>
    <w:rsid w:val="003D2192"/>
    <w:rsid w:val="003D28BB"/>
    <w:rsid w:val="003D2FD0"/>
    <w:rsid w:val="003D428D"/>
    <w:rsid w:val="003D4922"/>
    <w:rsid w:val="003D567F"/>
    <w:rsid w:val="003D6011"/>
    <w:rsid w:val="003D6F12"/>
    <w:rsid w:val="003E01DD"/>
    <w:rsid w:val="003E0D69"/>
    <w:rsid w:val="003E2405"/>
    <w:rsid w:val="003E2847"/>
    <w:rsid w:val="003E31FD"/>
    <w:rsid w:val="003E45B8"/>
    <w:rsid w:val="003E480E"/>
    <w:rsid w:val="003E5F28"/>
    <w:rsid w:val="003E5FB1"/>
    <w:rsid w:val="003E6C30"/>
    <w:rsid w:val="003E7056"/>
    <w:rsid w:val="003E7848"/>
    <w:rsid w:val="003E7F20"/>
    <w:rsid w:val="003F1840"/>
    <w:rsid w:val="003F258C"/>
    <w:rsid w:val="003F3288"/>
    <w:rsid w:val="003F386F"/>
    <w:rsid w:val="003F3FD8"/>
    <w:rsid w:val="003F4DCC"/>
    <w:rsid w:val="003F54D7"/>
    <w:rsid w:val="003F5D00"/>
    <w:rsid w:val="003F6129"/>
    <w:rsid w:val="003F6DF2"/>
    <w:rsid w:val="003F754C"/>
    <w:rsid w:val="004004C2"/>
    <w:rsid w:val="004011D2"/>
    <w:rsid w:val="00402176"/>
    <w:rsid w:val="004026EB"/>
    <w:rsid w:val="00404785"/>
    <w:rsid w:val="004048D6"/>
    <w:rsid w:val="0040497E"/>
    <w:rsid w:val="004063B0"/>
    <w:rsid w:val="00406F0E"/>
    <w:rsid w:val="00410978"/>
    <w:rsid w:val="00411170"/>
    <w:rsid w:val="00412085"/>
    <w:rsid w:val="00412867"/>
    <w:rsid w:val="00412BFF"/>
    <w:rsid w:val="00414273"/>
    <w:rsid w:val="004145C5"/>
    <w:rsid w:val="00414C1C"/>
    <w:rsid w:val="00414CD1"/>
    <w:rsid w:val="00415980"/>
    <w:rsid w:val="00415D40"/>
    <w:rsid w:val="004163DD"/>
    <w:rsid w:val="00417126"/>
    <w:rsid w:val="00417B71"/>
    <w:rsid w:val="00420723"/>
    <w:rsid w:val="00420AAB"/>
    <w:rsid w:val="00421754"/>
    <w:rsid w:val="00421846"/>
    <w:rsid w:val="00421BCF"/>
    <w:rsid w:val="00421F1F"/>
    <w:rsid w:val="00422BF5"/>
    <w:rsid w:val="004238FD"/>
    <w:rsid w:val="00423B30"/>
    <w:rsid w:val="00423D1D"/>
    <w:rsid w:val="00424AC4"/>
    <w:rsid w:val="00426767"/>
    <w:rsid w:val="00426A16"/>
    <w:rsid w:val="00430047"/>
    <w:rsid w:val="00430C0F"/>
    <w:rsid w:val="004316B1"/>
    <w:rsid w:val="00431767"/>
    <w:rsid w:val="004323FF"/>
    <w:rsid w:val="0043291F"/>
    <w:rsid w:val="00432972"/>
    <w:rsid w:val="00432FC4"/>
    <w:rsid w:val="004331A3"/>
    <w:rsid w:val="00433AAC"/>
    <w:rsid w:val="00434406"/>
    <w:rsid w:val="00435462"/>
    <w:rsid w:val="004361A9"/>
    <w:rsid w:val="00436606"/>
    <w:rsid w:val="00440193"/>
    <w:rsid w:val="00440BC7"/>
    <w:rsid w:val="00440D8E"/>
    <w:rsid w:val="00441774"/>
    <w:rsid w:val="004417FD"/>
    <w:rsid w:val="00443FB9"/>
    <w:rsid w:val="00444188"/>
    <w:rsid w:val="00444566"/>
    <w:rsid w:val="004453E7"/>
    <w:rsid w:val="00445F35"/>
    <w:rsid w:val="0044641A"/>
    <w:rsid w:val="00446D56"/>
    <w:rsid w:val="00450CE9"/>
    <w:rsid w:val="00452E6B"/>
    <w:rsid w:val="004535B1"/>
    <w:rsid w:val="00453666"/>
    <w:rsid w:val="00453A9E"/>
    <w:rsid w:val="004544F2"/>
    <w:rsid w:val="00454757"/>
    <w:rsid w:val="0045529C"/>
    <w:rsid w:val="004557BD"/>
    <w:rsid w:val="00455936"/>
    <w:rsid w:val="00455D14"/>
    <w:rsid w:val="00456890"/>
    <w:rsid w:val="00460EFD"/>
    <w:rsid w:val="00461957"/>
    <w:rsid w:val="00461EEB"/>
    <w:rsid w:val="00462A5E"/>
    <w:rsid w:val="00462D71"/>
    <w:rsid w:val="00463049"/>
    <w:rsid w:val="004634BF"/>
    <w:rsid w:val="00463698"/>
    <w:rsid w:val="00463AB4"/>
    <w:rsid w:val="004646D2"/>
    <w:rsid w:val="004665B2"/>
    <w:rsid w:val="004667A6"/>
    <w:rsid w:val="00466B7E"/>
    <w:rsid w:val="00466E29"/>
    <w:rsid w:val="00467165"/>
    <w:rsid w:val="00467CB8"/>
    <w:rsid w:val="00470228"/>
    <w:rsid w:val="004712FD"/>
    <w:rsid w:val="00471901"/>
    <w:rsid w:val="00472AB7"/>
    <w:rsid w:val="00472F95"/>
    <w:rsid w:val="00473BFC"/>
    <w:rsid w:val="00473E5A"/>
    <w:rsid w:val="00474659"/>
    <w:rsid w:val="00475B1E"/>
    <w:rsid w:val="00475EB1"/>
    <w:rsid w:val="00476952"/>
    <w:rsid w:val="0047766D"/>
    <w:rsid w:val="004801E0"/>
    <w:rsid w:val="00480CE2"/>
    <w:rsid w:val="004810C3"/>
    <w:rsid w:val="004814D1"/>
    <w:rsid w:val="00481C2F"/>
    <w:rsid w:val="00482A2D"/>
    <w:rsid w:val="00483C80"/>
    <w:rsid w:val="0048426A"/>
    <w:rsid w:val="00484530"/>
    <w:rsid w:val="00484743"/>
    <w:rsid w:val="0048567D"/>
    <w:rsid w:val="00485979"/>
    <w:rsid w:val="00485B96"/>
    <w:rsid w:val="00485D36"/>
    <w:rsid w:val="004867F3"/>
    <w:rsid w:val="00486DC2"/>
    <w:rsid w:val="00490159"/>
    <w:rsid w:val="00493413"/>
    <w:rsid w:val="00493737"/>
    <w:rsid w:val="00493796"/>
    <w:rsid w:val="00494233"/>
    <w:rsid w:val="004949EC"/>
    <w:rsid w:val="00495AA4"/>
    <w:rsid w:val="00496CB1"/>
    <w:rsid w:val="00497027"/>
    <w:rsid w:val="00497175"/>
    <w:rsid w:val="0049722A"/>
    <w:rsid w:val="004974E5"/>
    <w:rsid w:val="004A046D"/>
    <w:rsid w:val="004A0A8B"/>
    <w:rsid w:val="004A2127"/>
    <w:rsid w:val="004A2758"/>
    <w:rsid w:val="004A2D01"/>
    <w:rsid w:val="004A5DF9"/>
    <w:rsid w:val="004A6B8B"/>
    <w:rsid w:val="004A6F5C"/>
    <w:rsid w:val="004A7F7F"/>
    <w:rsid w:val="004B02F0"/>
    <w:rsid w:val="004B13C2"/>
    <w:rsid w:val="004B282F"/>
    <w:rsid w:val="004B355C"/>
    <w:rsid w:val="004B3E61"/>
    <w:rsid w:val="004B43B7"/>
    <w:rsid w:val="004B4686"/>
    <w:rsid w:val="004B4F10"/>
    <w:rsid w:val="004B5EA1"/>
    <w:rsid w:val="004B7630"/>
    <w:rsid w:val="004C0C56"/>
    <w:rsid w:val="004C0CCA"/>
    <w:rsid w:val="004C12E0"/>
    <w:rsid w:val="004C404A"/>
    <w:rsid w:val="004C53EA"/>
    <w:rsid w:val="004C55D2"/>
    <w:rsid w:val="004C5C79"/>
    <w:rsid w:val="004C79B5"/>
    <w:rsid w:val="004D0624"/>
    <w:rsid w:val="004D13DE"/>
    <w:rsid w:val="004D257D"/>
    <w:rsid w:val="004D27DD"/>
    <w:rsid w:val="004D3918"/>
    <w:rsid w:val="004D4A50"/>
    <w:rsid w:val="004D4B68"/>
    <w:rsid w:val="004D5194"/>
    <w:rsid w:val="004D593C"/>
    <w:rsid w:val="004D7E50"/>
    <w:rsid w:val="004E26D6"/>
    <w:rsid w:val="004E2A13"/>
    <w:rsid w:val="004E4339"/>
    <w:rsid w:val="004E4729"/>
    <w:rsid w:val="004E4F76"/>
    <w:rsid w:val="004E5BD6"/>
    <w:rsid w:val="004E61AC"/>
    <w:rsid w:val="004E6850"/>
    <w:rsid w:val="004F0691"/>
    <w:rsid w:val="004F0782"/>
    <w:rsid w:val="004F155B"/>
    <w:rsid w:val="004F294F"/>
    <w:rsid w:val="004F36B0"/>
    <w:rsid w:val="004F3943"/>
    <w:rsid w:val="004F44C7"/>
    <w:rsid w:val="004F493F"/>
    <w:rsid w:val="004F4EB1"/>
    <w:rsid w:val="004F5417"/>
    <w:rsid w:val="004F58C0"/>
    <w:rsid w:val="004F6818"/>
    <w:rsid w:val="004F6B33"/>
    <w:rsid w:val="004F6B52"/>
    <w:rsid w:val="004F744D"/>
    <w:rsid w:val="004F78EB"/>
    <w:rsid w:val="004F7A14"/>
    <w:rsid w:val="00501271"/>
    <w:rsid w:val="00501326"/>
    <w:rsid w:val="00501798"/>
    <w:rsid w:val="005035D8"/>
    <w:rsid w:val="00503AC3"/>
    <w:rsid w:val="00504F2A"/>
    <w:rsid w:val="00505682"/>
    <w:rsid w:val="00505811"/>
    <w:rsid w:val="00506AC2"/>
    <w:rsid w:val="00507256"/>
    <w:rsid w:val="00507443"/>
    <w:rsid w:val="0050749F"/>
    <w:rsid w:val="00507AAA"/>
    <w:rsid w:val="005109DB"/>
    <w:rsid w:val="00510C9A"/>
    <w:rsid w:val="00512194"/>
    <w:rsid w:val="00514337"/>
    <w:rsid w:val="005144C8"/>
    <w:rsid w:val="005148AA"/>
    <w:rsid w:val="00514AE3"/>
    <w:rsid w:val="005152AD"/>
    <w:rsid w:val="0051641D"/>
    <w:rsid w:val="005164C0"/>
    <w:rsid w:val="005174CE"/>
    <w:rsid w:val="005177DF"/>
    <w:rsid w:val="00517AED"/>
    <w:rsid w:val="00517D46"/>
    <w:rsid w:val="00520BA5"/>
    <w:rsid w:val="005220E6"/>
    <w:rsid w:val="00522317"/>
    <w:rsid w:val="00522E1E"/>
    <w:rsid w:val="005234A3"/>
    <w:rsid w:val="00524041"/>
    <w:rsid w:val="0052454F"/>
    <w:rsid w:val="00524A8E"/>
    <w:rsid w:val="00524F50"/>
    <w:rsid w:val="00525A98"/>
    <w:rsid w:val="00525ED7"/>
    <w:rsid w:val="005265BA"/>
    <w:rsid w:val="00527DE7"/>
    <w:rsid w:val="00527E95"/>
    <w:rsid w:val="005307C9"/>
    <w:rsid w:val="0053147E"/>
    <w:rsid w:val="00531CD2"/>
    <w:rsid w:val="0053268A"/>
    <w:rsid w:val="00532BB0"/>
    <w:rsid w:val="00532E22"/>
    <w:rsid w:val="00534326"/>
    <w:rsid w:val="00536029"/>
    <w:rsid w:val="0053660B"/>
    <w:rsid w:val="00537235"/>
    <w:rsid w:val="005375E0"/>
    <w:rsid w:val="00541168"/>
    <w:rsid w:val="00541367"/>
    <w:rsid w:val="00541C43"/>
    <w:rsid w:val="00542436"/>
    <w:rsid w:val="00542857"/>
    <w:rsid w:val="005430B7"/>
    <w:rsid w:val="00543164"/>
    <w:rsid w:val="005432B6"/>
    <w:rsid w:val="005436AF"/>
    <w:rsid w:val="005450FF"/>
    <w:rsid w:val="00545307"/>
    <w:rsid w:val="005462BD"/>
    <w:rsid w:val="00546785"/>
    <w:rsid w:val="005467DA"/>
    <w:rsid w:val="005469CA"/>
    <w:rsid w:val="00546BDE"/>
    <w:rsid w:val="00550529"/>
    <w:rsid w:val="005508E9"/>
    <w:rsid w:val="00551D82"/>
    <w:rsid w:val="00551DF6"/>
    <w:rsid w:val="005524A8"/>
    <w:rsid w:val="0055342F"/>
    <w:rsid w:val="005538CA"/>
    <w:rsid w:val="00554453"/>
    <w:rsid w:val="00555DA4"/>
    <w:rsid w:val="0055641F"/>
    <w:rsid w:val="00556BF0"/>
    <w:rsid w:val="005571F1"/>
    <w:rsid w:val="00561171"/>
    <w:rsid w:val="00563133"/>
    <w:rsid w:val="00564134"/>
    <w:rsid w:val="005641CA"/>
    <w:rsid w:val="00564CCD"/>
    <w:rsid w:val="00565832"/>
    <w:rsid w:val="00565C2F"/>
    <w:rsid w:val="00566028"/>
    <w:rsid w:val="0056655D"/>
    <w:rsid w:val="0056679B"/>
    <w:rsid w:val="00567758"/>
    <w:rsid w:val="00567B66"/>
    <w:rsid w:val="00570436"/>
    <w:rsid w:val="00570449"/>
    <w:rsid w:val="00570703"/>
    <w:rsid w:val="00570AD6"/>
    <w:rsid w:val="0057104C"/>
    <w:rsid w:val="0057183C"/>
    <w:rsid w:val="005723A8"/>
    <w:rsid w:val="00572B08"/>
    <w:rsid w:val="0057326D"/>
    <w:rsid w:val="00573DC6"/>
    <w:rsid w:val="00574121"/>
    <w:rsid w:val="005745B6"/>
    <w:rsid w:val="00575A08"/>
    <w:rsid w:val="0057642C"/>
    <w:rsid w:val="005766EA"/>
    <w:rsid w:val="00576C5A"/>
    <w:rsid w:val="005771BB"/>
    <w:rsid w:val="005802DA"/>
    <w:rsid w:val="00580560"/>
    <w:rsid w:val="00580615"/>
    <w:rsid w:val="00580F74"/>
    <w:rsid w:val="005816F9"/>
    <w:rsid w:val="00581FDB"/>
    <w:rsid w:val="005821CB"/>
    <w:rsid w:val="00582504"/>
    <w:rsid w:val="00582BFA"/>
    <w:rsid w:val="005840D0"/>
    <w:rsid w:val="00584F8F"/>
    <w:rsid w:val="0058536A"/>
    <w:rsid w:val="005856B0"/>
    <w:rsid w:val="00585F8F"/>
    <w:rsid w:val="00586EAE"/>
    <w:rsid w:val="00590AE8"/>
    <w:rsid w:val="00590FF0"/>
    <w:rsid w:val="0059163E"/>
    <w:rsid w:val="00591F7B"/>
    <w:rsid w:val="005928D0"/>
    <w:rsid w:val="00593581"/>
    <w:rsid w:val="00594039"/>
    <w:rsid w:val="00594500"/>
    <w:rsid w:val="0059486D"/>
    <w:rsid w:val="00594D5E"/>
    <w:rsid w:val="0059505A"/>
    <w:rsid w:val="00595091"/>
    <w:rsid w:val="0059631F"/>
    <w:rsid w:val="00597FA9"/>
    <w:rsid w:val="005A0B66"/>
    <w:rsid w:val="005A11B5"/>
    <w:rsid w:val="005A153B"/>
    <w:rsid w:val="005A1D6D"/>
    <w:rsid w:val="005A1F53"/>
    <w:rsid w:val="005A407C"/>
    <w:rsid w:val="005A5714"/>
    <w:rsid w:val="005A64B6"/>
    <w:rsid w:val="005A707C"/>
    <w:rsid w:val="005A7FD8"/>
    <w:rsid w:val="005B0539"/>
    <w:rsid w:val="005B1266"/>
    <w:rsid w:val="005B18E0"/>
    <w:rsid w:val="005B2525"/>
    <w:rsid w:val="005B2F1B"/>
    <w:rsid w:val="005B3270"/>
    <w:rsid w:val="005B397A"/>
    <w:rsid w:val="005B3ADD"/>
    <w:rsid w:val="005B3E9B"/>
    <w:rsid w:val="005B47C2"/>
    <w:rsid w:val="005B4C0B"/>
    <w:rsid w:val="005B55B3"/>
    <w:rsid w:val="005B6810"/>
    <w:rsid w:val="005B6C94"/>
    <w:rsid w:val="005B7079"/>
    <w:rsid w:val="005B7A5E"/>
    <w:rsid w:val="005B7CD0"/>
    <w:rsid w:val="005C087F"/>
    <w:rsid w:val="005C0C5D"/>
    <w:rsid w:val="005C1D21"/>
    <w:rsid w:val="005C205C"/>
    <w:rsid w:val="005C2703"/>
    <w:rsid w:val="005C33A1"/>
    <w:rsid w:val="005C6E9C"/>
    <w:rsid w:val="005C75A3"/>
    <w:rsid w:val="005C7842"/>
    <w:rsid w:val="005D02C7"/>
    <w:rsid w:val="005D2704"/>
    <w:rsid w:val="005D2BC6"/>
    <w:rsid w:val="005D54EB"/>
    <w:rsid w:val="005D5564"/>
    <w:rsid w:val="005D690B"/>
    <w:rsid w:val="005D74A3"/>
    <w:rsid w:val="005D7F85"/>
    <w:rsid w:val="005E0AD4"/>
    <w:rsid w:val="005E0E40"/>
    <w:rsid w:val="005E0FF4"/>
    <w:rsid w:val="005E1C42"/>
    <w:rsid w:val="005E3556"/>
    <w:rsid w:val="005E4B60"/>
    <w:rsid w:val="005E5CC3"/>
    <w:rsid w:val="005E6404"/>
    <w:rsid w:val="005E6AAB"/>
    <w:rsid w:val="005E7837"/>
    <w:rsid w:val="005F0360"/>
    <w:rsid w:val="005F1C3D"/>
    <w:rsid w:val="005F385E"/>
    <w:rsid w:val="005F4816"/>
    <w:rsid w:val="005F4A3B"/>
    <w:rsid w:val="005F4ABC"/>
    <w:rsid w:val="005F4BE6"/>
    <w:rsid w:val="005F5BE6"/>
    <w:rsid w:val="005F6125"/>
    <w:rsid w:val="005F62F8"/>
    <w:rsid w:val="005F64FA"/>
    <w:rsid w:val="00600530"/>
    <w:rsid w:val="00600D2D"/>
    <w:rsid w:val="00602A36"/>
    <w:rsid w:val="00603995"/>
    <w:rsid w:val="00604DAE"/>
    <w:rsid w:val="00606363"/>
    <w:rsid w:val="0060682A"/>
    <w:rsid w:val="0060742C"/>
    <w:rsid w:val="00610998"/>
    <w:rsid w:val="00611E78"/>
    <w:rsid w:val="00613091"/>
    <w:rsid w:val="00613EFF"/>
    <w:rsid w:val="00614046"/>
    <w:rsid w:val="00615881"/>
    <w:rsid w:val="00616129"/>
    <w:rsid w:val="00617596"/>
    <w:rsid w:val="006177FE"/>
    <w:rsid w:val="00617820"/>
    <w:rsid w:val="00617A5E"/>
    <w:rsid w:val="00617E2A"/>
    <w:rsid w:val="006216CB"/>
    <w:rsid w:val="006225DC"/>
    <w:rsid w:val="006247DF"/>
    <w:rsid w:val="006266B4"/>
    <w:rsid w:val="00626911"/>
    <w:rsid w:val="006270C0"/>
    <w:rsid w:val="006302DE"/>
    <w:rsid w:val="006306BD"/>
    <w:rsid w:val="006306F7"/>
    <w:rsid w:val="00631F79"/>
    <w:rsid w:val="0063211A"/>
    <w:rsid w:val="006324ED"/>
    <w:rsid w:val="00632E31"/>
    <w:rsid w:val="00632EDA"/>
    <w:rsid w:val="006337B0"/>
    <w:rsid w:val="00633AE4"/>
    <w:rsid w:val="006351CB"/>
    <w:rsid w:val="006361D2"/>
    <w:rsid w:val="00636629"/>
    <w:rsid w:val="0063709A"/>
    <w:rsid w:val="0063742A"/>
    <w:rsid w:val="0063769F"/>
    <w:rsid w:val="0063799E"/>
    <w:rsid w:val="0064042A"/>
    <w:rsid w:val="006419B3"/>
    <w:rsid w:val="00641B6A"/>
    <w:rsid w:val="0064218E"/>
    <w:rsid w:val="006431F0"/>
    <w:rsid w:val="00644568"/>
    <w:rsid w:val="00645649"/>
    <w:rsid w:val="0064586A"/>
    <w:rsid w:val="006464E5"/>
    <w:rsid w:val="00646B3D"/>
    <w:rsid w:val="00646D2A"/>
    <w:rsid w:val="006507CC"/>
    <w:rsid w:val="00650DEA"/>
    <w:rsid w:val="00652661"/>
    <w:rsid w:val="00652B57"/>
    <w:rsid w:val="00653067"/>
    <w:rsid w:val="00653AAE"/>
    <w:rsid w:val="00653AE1"/>
    <w:rsid w:val="00653CE6"/>
    <w:rsid w:val="00653E87"/>
    <w:rsid w:val="00654D69"/>
    <w:rsid w:val="006555DE"/>
    <w:rsid w:val="006555F7"/>
    <w:rsid w:val="0065625B"/>
    <w:rsid w:val="0065643D"/>
    <w:rsid w:val="0065654F"/>
    <w:rsid w:val="00656DBD"/>
    <w:rsid w:val="00656F6F"/>
    <w:rsid w:val="00657F93"/>
    <w:rsid w:val="00660030"/>
    <w:rsid w:val="006606CD"/>
    <w:rsid w:val="0066090D"/>
    <w:rsid w:val="0066324C"/>
    <w:rsid w:val="00664543"/>
    <w:rsid w:val="006649F3"/>
    <w:rsid w:val="00664F99"/>
    <w:rsid w:val="0066518D"/>
    <w:rsid w:val="00665BBE"/>
    <w:rsid w:val="0066684B"/>
    <w:rsid w:val="00667021"/>
    <w:rsid w:val="006705E6"/>
    <w:rsid w:val="00671063"/>
    <w:rsid w:val="006719BC"/>
    <w:rsid w:val="00672388"/>
    <w:rsid w:val="006739D3"/>
    <w:rsid w:val="006811AE"/>
    <w:rsid w:val="006811E1"/>
    <w:rsid w:val="00681C0F"/>
    <w:rsid w:val="00681ED9"/>
    <w:rsid w:val="00681F6C"/>
    <w:rsid w:val="0068238C"/>
    <w:rsid w:val="00683461"/>
    <w:rsid w:val="0068353F"/>
    <w:rsid w:val="006837C5"/>
    <w:rsid w:val="00685382"/>
    <w:rsid w:val="00685F71"/>
    <w:rsid w:val="00686054"/>
    <w:rsid w:val="00687AE3"/>
    <w:rsid w:val="00690F1E"/>
    <w:rsid w:val="006929A5"/>
    <w:rsid w:val="00692CB4"/>
    <w:rsid w:val="0069307E"/>
    <w:rsid w:val="00693B7E"/>
    <w:rsid w:val="00693D7D"/>
    <w:rsid w:val="00694574"/>
    <w:rsid w:val="00694BBC"/>
    <w:rsid w:val="00694CC2"/>
    <w:rsid w:val="00694D2B"/>
    <w:rsid w:val="00696020"/>
    <w:rsid w:val="00696532"/>
    <w:rsid w:val="0069662D"/>
    <w:rsid w:val="00696BA8"/>
    <w:rsid w:val="00696DC7"/>
    <w:rsid w:val="00697735"/>
    <w:rsid w:val="00697CCC"/>
    <w:rsid w:val="006A041A"/>
    <w:rsid w:val="006A04EB"/>
    <w:rsid w:val="006A07C5"/>
    <w:rsid w:val="006A211A"/>
    <w:rsid w:val="006A230F"/>
    <w:rsid w:val="006A2467"/>
    <w:rsid w:val="006A25F4"/>
    <w:rsid w:val="006A2B1D"/>
    <w:rsid w:val="006A3666"/>
    <w:rsid w:val="006A5CA7"/>
    <w:rsid w:val="006A6F4F"/>
    <w:rsid w:val="006B041E"/>
    <w:rsid w:val="006B073F"/>
    <w:rsid w:val="006B08CD"/>
    <w:rsid w:val="006B2611"/>
    <w:rsid w:val="006B309A"/>
    <w:rsid w:val="006B3B2F"/>
    <w:rsid w:val="006B4FE5"/>
    <w:rsid w:val="006B5203"/>
    <w:rsid w:val="006B543D"/>
    <w:rsid w:val="006B57DE"/>
    <w:rsid w:val="006B5FE9"/>
    <w:rsid w:val="006B6141"/>
    <w:rsid w:val="006C0974"/>
    <w:rsid w:val="006C13F5"/>
    <w:rsid w:val="006C4E3C"/>
    <w:rsid w:val="006C52FB"/>
    <w:rsid w:val="006C5EE4"/>
    <w:rsid w:val="006C645B"/>
    <w:rsid w:val="006C7658"/>
    <w:rsid w:val="006D1033"/>
    <w:rsid w:val="006D29B4"/>
    <w:rsid w:val="006D53B4"/>
    <w:rsid w:val="006D5B81"/>
    <w:rsid w:val="006D5E36"/>
    <w:rsid w:val="006D682B"/>
    <w:rsid w:val="006E31CA"/>
    <w:rsid w:val="006E341D"/>
    <w:rsid w:val="006E383F"/>
    <w:rsid w:val="006E39D7"/>
    <w:rsid w:val="006E3D62"/>
    <w:rsid w:val="006E4094"/>
    <w:rsid w:val="006E575D"/>
    <w:rsid w:val="006E5D5F"/>
    <w:rsid w:val="006E6061"/>
    <w:rsid w:val="006E6460"/>
    <w:rsid w:val="006E6573"/>
    <w:rsid w:val="006F0590"/>
    <w:rsid w:val="006F0643"/>
    <w:rsid w:val="006F23C6"/>
    <w:rsid w:val="006F289D"/>
    <w:rsid w:val="006F3116"/>
    <w:rsid w:val="006F32D1"/>
    <w:rsid w:val="006F3E4F"/>
    <w:rsid w:val="006F4F5B"/>
    <w:rsid w:val="006F60DB"/>
    <w:rsid w:val="006F661C"/>
    <w:rsid w:val="006F69D8"/>
    <w:rsid w:val="006F7797"/>
    <w:rsid w:val="006F7970"/>
    <w:rsid w:val="006F7C63"/>
    <w:rsid w:val="006F7FBA"/>
    <w:rsid w:val="007000FA"/>
    <w:rsid w:val="0070047C"/>
    <w:rsid w:val="007006FD"/>
    <w:rsid w:val="007018C3"/>
    <w:rsid w:val="00702A6A"/>
    <w:rsid w:val="00702DDE"/>
    <w:rsid w:val="00702FCB"/>
    <w:rsid w:val="00703380"/>
    <w:rsid w:val="007033CE"/>
    <w:rsid w:val="007035DD"/>
    <w:rsid w:val="0070405A"/>
    <w:rsid w:val="00704434"/>
    <w:rsid w:val="00706C90"/>
    <w:rsid w:val="0070710F"/>
    <w:rsid w:val="00710F64"/>
    <w:rsid w:val="007124D5"/>
    <w:rsid w:val="0071419C"/>
    <w:rsid w:val="007145A4"/>
    <w:rsid w:val="00715598"/>
    <w:rsid w:val="00715E43"/>
    <w:rsid w:val="007178CD"/>
    <w:rsid w:val="00720206"/>
    <w:rsid w:val="00721A53"/>
    <w:rsid w:val="007224AB"/>
    <w:rsid w:val="00724157"/>
    <w:rsid w:val="0072491F"/>
    <w:rsid w:val="00724AFB"/>
    <w:rsid w:val="00725F3D"/>
    <w:rsid w:val="00726513"/>
    <w:rsid w:val="0073008D"/>
    <w:rsid w:val="00731339"/>
    <w:rsid w:val="00731B8B"/>
    <w:rsid w:val="007324DB"/>
    <w:rsid w:val="007328CA"/>
    <w:rsid w:val="007335DA"/>
    <w:rsid w:val="007344AB"/>
    <w:rsid w:val="00735129"/>
    <w:rsid w:val="0073536A"/>
    <w:rsid w:val="00736A70"/>
    <w:rsid w:val="00736F2D"/>
    <w:rsid w:val="00737424"/>
    <w:rsid w:val="00742571"/>
    <w:rsid w:val="00743754"/>
    <w:rsid w:val="00743A6E"/>
    <w:rsid w:val="007442D9"/>
    <w:rsid w:val="00747707"/>
    <w:rsid w:val="00747F1B"/>
    <w:rsid w:val="00751119"/>
    <w:rsid w:val="00751FEE"/>
    <w:rsid w:val="00752C52"/>
    <w:rsid w:val="007530F7"/>
    <w:rsid w:val="00753A39"/>
    <w:rsid w:val="007547C8"/>
    <w:rsid w:val="00755075"/>
    <w:rsid w:val="007572B7"/>
    <w:rsid w:val="00757589"/>
    <w:rsid w:val="0075796E"/>
    <w:rsid w:val="007603C6"/>
    <w:rsid w:val="00760F15"/>
    <w:rsid w:val="007612BE"/>
    <w:rsid w:val="00761E65"/>
    <w:rsid w:val="0076248A"/>
    <w:rsid w:val="00762975"/>
    <w:rsid w:val="00763A92"/>
    <w:rsid w:val="00763CF8"/>
    <w:rsid w:val="00764C0C"/>
    <w:rsid w:val="00765F9F"/>
    <w:rsid w:val="00767657"/>
    <w:rsid w:val="007702EF"/>
    <w:rsid w:val="00770432"/>
    <w:rsid w:val="0077050B"/>
    <w:rsid w:val="007709E8"/>
    <w:rsid w:val="00770AEE"/>
    <w:rsid w:val="00771CFD"/>
    <w:rsid w:val="00772132"/>
    <w:rsid w:val="00772767"/>
    <w:rsid w:val="00775585"/>
    <w:rsid w:val="0077601A"/>
    <w:rsid w:val="0077720D"/>
    <w:rsid w:val="00780672"/>
    <w:rsid w:val="00781EC4"/>
    <w:rsid w:val="00781FB8"/>
    <w:rsid w:val="00782099"/>
    <w:rsid w:val="00782915"/>
    <w:rsid w:val="00782CBC"/>
    <w:rsid w:val="007831DE"/>
    <w:rsid w:val="007853EC"/>
    <w:rsid w:val="00785D29"/>
    <w:rsid w:val="00786895"/>
    <w:rsid w:val="00787AA8"/>
    <w:rsid w:val="00791E29"/>
    <w:rsid w:val="007933C3"/>
    <w:rsid w:val="007936B9"/>
    <w:rsid w:val="007947BC"/>
    <w:rsid w:val="00794E00"/>
    <w:rsid w:val="00795530"/>
    <w:rsid w:val="007956CD"/>
    <w:rsid w:val="007965D9"/>
    <w:rsid w:val="00797010"/>
    <w:rsid w:val="007A0167"/>
    <w:rsid w:val="007A0618"/>
    <w:rsid w:val="007A141D"/>
    <w:rsid w:val="007A1D59"/>
    <w:rsid w:val="007A2398"/>
    <w:rsid w:val="007A3066"/>
    <w:rsid w:val="007A3A93"/>
    <w:rsid w:val="007A3B34"/>
    <w:rsid w:val="007A7452"/>
    <w:rsid w:val="007A77D1"/>
    <w:rsid w:val="007B07A5"/>
    <w:rsid w:val="007B16FA"/>
    <w:rsid w:val="007B1D23"/>
    <w:rsid w:val="007B2102"/>
    <w:rsid w:val="007B2227"/>
    <w:rsid w:val="007B22AC"/>
    <w:rsid w:val="007B2847"/>
    <w:rsid w:val="007B2B26"/>
    <w:rsid w:val="007B39A3"/>
    <w:rsid w:val="007B536A"/>
    <w:rsid w:val="007B5773"/>
    <w:rsid w:val="007B6271"/>
    <w:rsid w:val="007B6D9C"/>
    <w:rsid w:val="007B75F9"/>
    <w:rsid w:val="007B7DF9"/>
    <w:rsid w:val="007C0A05"/>
    <w:rsid w:val="007C0B48"/>
    <w:rsid w:val="007C2DBB"/>
    <w:rsid w:val="007C3799"/>
    <w:rsid w:val="007C3B75"/>
    <w:rsid w:val="007C51C4"/>
    <w:rsid w:val="007C568F"/>
    <w:rsid w:val="007C70D3"/>
    <w:rsid w:val="007C72E6"/>
    <w:rsid w:val="007C73B2"/>
    <w:rsid w:val="007C74DA"/>
    <w:rsid w:val="007C74E4"/>
    <w:rsid w:val="007C76DB"/>
    <w:rsid w:val="007D11F6"/>
    <w:rsid w:val="007D126A"/>
    <w:rsid w:val="007D12A3"/>
    <w:rsid w:val="007D138B"/>
    <w:rsid w:val="007D1699"/>
    <w:rsid w:val="007D1D86"/>
    <w:rsid w:val="007D216E"/>
    <w:rsid w:val="007D228C"/>
    <w:rsid w:val="007D26E9"/>
    <w:rsid w:val="007D2FB0"/>
    <w:rsid w:val="007D3C49"/>
    <w:rsid w:val="007D41B9"/>
    <w:rsid w:val="007D4BD5"/>
    <w:rsid w:val="007D635F"/>
    <w:rsid w:val="007D77D3"/>
    <w:rsid w:val="007D79D3"/>
    <w:rsid w:val="007D7DF8"/>
    <w:rsid w:val="007E0165"/>
    <w:rsid w:val="007E1859"/>
    <w:rsid w:val="007E2EEF"/>
    <w:rsid w:val="007E2F63"/>
    <w:rsid w:val="007E326C"/>
    <w:rsid w:val="007E3D30"/>
    <w:rsid w:val="007E3FDC"/>
    <w:rsid w:val="007E53F6"/>
    <w:rsid w:val="007E5992"/>
    <w:rsid w:val="007E6224"/>
    <w:rsid w:val="007F0627"/>
    <w:rsid w:val="007F1A30"/>
    <w:rsid w:val="007F1C94"/>
    <w:rsid w:val="007F1E2F"/>
    <w:rsid w:val="007F2AC7"/>
    <w:rsid w:val="007F2D21"/>
    <w:rsid w:val="007F36F9"/>
    <w:rsid w:val="007F3E34"/>
    <w:rsid w:val="007F4315"/>
    <w:rsid w:val="007F45B2"/>
    <w:rsid w:val="007F5A83"/>
    <w:rsid w:val="007F5C06"/>
    <w:rsid w:val="007F5D54"/>
    <w:rsid w:val="007F60D0"/>
    <w:rsid w:val="007F6791"/>
    <w:rsid w:val="007F68A0"/>
    <w:rsid w:val="007F69F2"/>
    <w:rsid w:val="007F6B7C"/>
    <w:rsid w:val="007F734F"/>
    <w:rsid w:val="007F778F"/>
    <w:rsid w:val="007F7A8D"/>
    <w:rsid w:val="007F7D18"/>
    <w:rsid w:val="00800F30"/>
    <w:rsid w:val="00802190"/>
    <w:rsid w:val="00802A30"/>
    <w:rsid w:val="00803341"/>
    <w:rsid w:val="00803842"/>
    <w:rsid w:val="008039D6"/>
    <w:rsid w:val="008046C7"/>
    <w:rsid w:val="00804FBF"/>
    <w:rsid w:val="00805F8B"/>
    <w:rsid w:val="008068DA"/>
    <w:rsid w:val="00806F4A"/>
    <w:rsid w:val="008075BC"/>
    <w:rsid w:val="00807EE1"/>
    <w:rsid w:val="008109FF"/>
    <w:rsid w:val="00811134"/>
    <w:rsid w:val="00811EBA"/>
    <w:rsid w:val="00812257"/>
    <w:rsid w:val="008123C5"/>
    <w:rsid w:val="00812AF7"/>
    <w:rsid w:val="00812F22"/>
    <w:rsid w:val="008135B5"/>
    <w:rsid w:val="00813B60"/>
    <w:rsid w:val="00813E1F"/>
    <w:rsid w:val="00815667"/>
    <w:rsid w:val="00815960"/>
    <w:rsid w:val="00816C34"/>
    <w:rsid w:val="008203F9"/>
    <w:rsid w:val="00820C19"/>
    <w:rsid w:val="00822E6B"/>
    <w:rsid w:val="00823048"/>
    <w:rsid w:val="00823528"/>
    <w:rsid w:val="00823876"/>
    <w:rsid w:val="00823FCF"/>
    <w:rsid w:val="0082475F"/>
    <w:rsid w:val="00825551"/>
    <w:rsid w:val="0082576C"/>
    <w:rsid w:val="00825E12"/>
    <w:rsid w:val="0082601A"/>
    <w:rsid w:val="0082652F"/>
    <w:rsid w:val="00826EC5"/>
    <w:rsid w:val="00827073"/>
    <w:rsid w:val="00827BA1"/>
    <w:rsid w:val="00827E77"/>
    <w:rsid w:val="008303FC"/>
    <w:rsid w:val="008313B6"/>
    <w:rsid w:val="00832C77"/>
    <w:rsid w:val="00835494"/>
    <w:rsid w:val="00835566"/>
    <w:rsid w:val="008359D2"/>
    <w:rsid w:val="00841007"/>
    <w:rsid w:val="00842B64"/>
    <w:rsid w:val="00844996"/>
    <w:rsid w:val="00845551"/>
    <w:rsid w:val="00846B6E"/>
    <w:rsid w:val="00846C0A"/>
    <w:rsid w:val="00847C21"/>
    <w:rsid w:val="00847D15"/>
    <w:rsid w:val="00850300"/>
    <w:rsid w:val="008508A1"/>
    <w:rsid w:val="00850D66"/>
    <w:rsid w:val="00850E9E"/>
    <w:rsid w:val="0085167A"/>
    <w:rsid w:val="008519EA"/>
    <w:rsid w:val="00852275"/>
    <w:rsid w:val="008529F7"/>
    <w:rsid w:val="00853876"/>
    <w:rsid w:val="00853A3E"/>
    <w:rsid w:val="008545AF"/>
    <w:rsid w:val="008548EB"/>
    <w:rsid w:val="008550EC"/>
    <w:rsid w:val="00855FB9"/>
    <w:rsid w:val="0085742D"/>
    <w:rsid w:val="00861E5B"/>
    <w:rsid w:val="008625D6"/>
    <w:rsid w:val="00862691"/>
    <w:rsid w:val="0086308B"/>
    <w:rsid w:val="0086316A"/>
    <w:rsid w:val="008631C3"/>
    <w:rsid w:val="00864B00"/>
    <w:rsid w:val="008661DA"/>
    <w:rsid w:val="0087047A"/>
    <w:rsid w:val="00871ADE"/>
    <w:rsid w:val="00872F93"/>
    <w:rsid w:val="008736EC"/>
    <w:rsid w:val="0087411A"/>
    <w:rsid w:val="0087470F"/>
    <w:rsid w:val="008757F4"/>
    <w:rsid w:val="00875B54"/>
    <w:rsid w:val="008766CC"/>
    <w:rsid w:val="0088101B"/>
    <w:rsid w:val="0088102F"/>
    <w:rsid w:val="008815F5"/>
    <w:rsid w:val="00882D14"/>
    <w:rsid w:val="00882D70"/>
    <w:rsid w:val="00882E64"/>
    <w:rsid w:val="008830A9"/>
    <w:rsid w:val="00884839"/>
    <w:rsid w:val="008867CB"/>
    <w:rsid w:val="008877CF"/>
    <w:rsid w:val="00890A03"/>
    <w:rsid w:val="008913BA"/>
    <w:rsid w:val="008913E5"/>
    <w:rsid w:val="0089310E"/>
    <w:rsid w:val="00893874"/>
    <w:rsid w:val="00893A24"/>
    <w:rsid w:val="00895BA4"/>
    <w:rsid w:val="008A07A4"/>
    <w:rsid w:val="008A0880"/>
    <w:rsid w:val="008A1F6F"/>
    <w:rsid w:val="008A69C9"/>
    <w:rsid w:val="008A6C9A"/>
    <w:rsid w:val="008A6ECD"/>
    <w:rsid w:val="008A725A"/>
    <w:rsid w:val="008A73C8"/>
    <w:rsid w:val="008A7400"/>
    <w:rsid w:val="008A771B"/>
    <w:rsid w:val="008B02C5"/>
    <w:rsid w:val="008B02DF"/>
    <w:rsid w:val="008B0A6E"/>
    <w:rsid w:val="008B1BBB"/>
    <w:rsid w:val="008B296E"/>
    <w:rsid w:val="008B2C12"/>
    <w:rsid w:val="008B30D2"/>
    <w:rsid w:val="008B38AA"/>
    <w:rsid w:val="008B3CD9"/>
    <w:rsid w:val="008B3D4A"/>
    <w:rsid w:val="008B3ED0"/>
    <w:rsid w:val="008B4871"/>
    <w:rsid w:val="008B5461"/>
    <w:rsid w:val="008B577E"/>
    <w:rsid w:val="008B6531"/>
    <w:rsid w:val="008C0025"/>
    <w:rsid w:val="008C0029"/>
    <w:rsid w:val="008C0C0F"/>
    <w:rsid w:val="008C154C"/>
    <w:rsid w:val="008C3860"/>
    <w:rsid w:val="008C3E27"/>
    <w:rsid w:val="008C4007"/>
    <w:rsid w:val="008C4011"/>
    <w:rsid w:val="008C403A"/>
    <w:rsid w:val="008C4A0A"/>
    <w:rsid w:val="008C640A"/>
    <w:rsid w:val="008C77FB"/>
    <w:rsid w:val="008D19BF"/>
    <w:rsid w:val="008D2692"/>
    <w:rsid w:val="008D47CF"/>
    <w:rsid w:val="008D57D9"/>
    <w:rsid w:val="008D5D1F"/>
    <w:rsid w:val="008D6749"/>
    <w:rsid w:val="008D7E2C"/>
    <w:rsid w:val="008E01A5"/>
    <w:rsid w:val="008E15E7"/>
    <w:rsid w:val="008E22B3"/>
    <w:rsid w:val="008E4029"/>
    <w:rsid w:val="008E43E0"/>
    <w:rsid w:val="008E466D"/>
    <w:rsid w:val="008E5090"/>
    <w:rsid w:val="008E5518"/>
    <w:rsid w:val="008E68FB"/>
    <w:rsid w:val="008E6CD9"/>
    <w:rsid w:val="008F0436"/>
    <w:rsid w:val="008F0711"/>
    <w:rsid w:val="008F0D2D"/>
    <w:rsid w:val="008F1C4D"/>
    <w:rsid w:val="008F213B"/>
    <w:rsid w:val="008F2941"/>
    <w:rsid w:val="008F3944"/>
    <w:rsid w:val="008F433B"/>
    <w:rsid w:val="008F447B"/>
    <w:rsid w:val="008F464B"/>
    <w:rsid w:val="008F484D"/>
    <w:rsid w:val="008F7041"/>
    <w:rsid w:val="009012A9"/>
    <w:rsid w:val="00901DC2"/>
    <w:rsid w:val="00901E38"/>
    <w:rsid w:val="00904E62"/>
    <w:rsid w:val="0090585C"/>
    <w:rsid w:val="00906F2D"/>
    <w:rsid w:val="00907865"/>
    <w:rsid w:val="00907879"/>
    <w:rsid w:val="00907E53"/>
    <w:rsid w:val="00910225"/>
    <w:rsid w:val="00911783"/>
    <w:rsid w:val="00911E99"/>
    <w:rsid w:val="0091242F"/>
    <w:rsid w:val="009125CA"/>
    <w:rsid w:val="00912AA6"/>
    <w:rsid w:val="00914846"/>
    <w:rsid w:val="00916782"/>
    <w:rsid w:val="00916E81"/>
    <w:rsid w:val="00917DC4"/>
    <w:rsid w:val="00920722"/>
    <w:rsid w:val="0092138B"/>
    <w:rsid w:val="00921ECC"/>
    <w:rsid w:val="0092283B"/>
    <w:rsid w:val="00924050"/>
    <w:rsid w:val="00924976"/>
    <w:rsid w:val="00924AAF"/>
    <w:rsid w:val="009250AF"/>
    <w:rsid w:val="009250B9"/>
    <w:rsid w:val="00925DBD"/>
    <w:rsid w:val="00927804"/>
    <w:rsid w:val="00930044"/>
    <w:rsid w:val="0093016D"/>
    <w:rsid w:val="0093062E"/>
    <w:rsid w:val="0093092A"/>
    <w:rsid w:val="00930C36"/>
    <w:rsid w:val="009311A5"/>
    <w:rsid w:val="00931494"/>
    <w:rsid w:val="00931BB3"/>
    <w:rsid w:val="00932331"/>
    <w:rsid w:val="0093287E"/>
    <w:rsid w:val="0093319F"/>
    <w:rsid w:val="00933398"/>
    <w:rsid w:val="009356C0"/>
    <w:rsid w:val="00936246"/>
    <w:rsid w:val="00936B87"/>
    <w:rsid w:val="0093707E"/>
    <w:rsid w:val="00937734"/>
    <w:rsid w:val="00937892"/>
    <w:rsid w:val="00941159"/>
    <w:rsid w:val="00941881"/>
    <w:rsid w:val="009419AF"/>
    <w:rsid w:val="00941DB5"/>
    <w:rsid w:val="00942340"/>
    <w:rsid w:val="00944B1E"/>
    <w:rsid w:val="00945164"/>
    <w:rsid w:val="00945D1B"/>
    <w:rsid w:val="00946982"/>
    <w:rsid w:val="00947BD0"/>
    <w:rsid w:val="00952805"/>
    <w:rsid w:val="00952C38"/>
    <w:rsid w:val="00952C4D"/>
    <w:rsid w:val="00953B27"/>
    <w:rsid w:val="00953D3A"/>
    <w:rsid w:val="0095503F"/>
    <w:rsid w:val="00955B86"/>
    <w:rsid w:val="00956066"/>
    <w:rsid w:val="009564D7"/>
    <w:rsid w:val="009564FE"/>
    <w:rsid w:val="00956F25"/>
    <w:rsid w:val="009603B6"/>
    <w:rsid w:val="00960BEB"/>
    <w:rsid w:val="00960CB7"/>
    <w:rsid w:val="00961D7C"/>
    <w:rsid w:val="00962714"/>
    <w:rsid w:val="009638E8"/>
    <w:rsid w:val="00963B24"/>
    <w:rsid w:val="00963B59"/>
    <w:rsid w:val="00964BCF"/>
    <w:rsid w:val="009653E0"/>
    <w:rsid w:val="00965E3A"/>
    <w:rsid w:val="00966201"/>
    <w:rsid w:val="009672DF"/>
    <w:rsid w:val="00967C4B"/>
    <w:rsid w:val="009711FB"/>
    <w:rsid w:val="00971CFD"/>
    <w:rsid w:val="009724EB"/>
    <w:rsid w:val="00972914"/>
    <w:rsid w:val="00973133"/>
    <w:rsid w:val="00973FB5"/>
    <w:rsid w:val="009742BF"/>
    <w:rsid w:val="0097475D"/>
    <w:rsid w:val="00975438"/>
    <w:rsid w:val="009755B9"/>
    <w:rsid w:val="009757A4"/>
    <w:rsid w:val="00975A14"/>
    <w:rsid w:val="00975D32"/>
    <w:rsid w:val="009764EB"/>
    <w:rsid w:val="00976B59"/>
    <w:rsid w:val="00977FCB"/>
    <w:rsid w:val="00981153"/>
    <w:rsid w:val="00981250"/>
    <w:rsid w:val="00982628"/>
    <w:rsid w:val="00982CF8"/>
    <w:rsid w:val="0098332D"/>
    <w:rsid w:val="00983670"/>
    <w:rsid w:val="009836C7"/>
    <w:rsid w:val="00983BFA"/>
    <w:rsid w:val="009841DD"/>
    <w:rsid w:val="00986CBA"/>
    <w:rsid w:val="009870F1"/>
    <w:rsid w:val="00987662"/>
    <w:rsid w:val="00987868"/>
    <w:rsid w:val="00987BDE"/>
    <w:rsid w:val="00987EF3"/>
    <w:rsid w:val="009905D5"/>
    <w:rsid w:val="00991B9C"/>
    <w:rsid w:val="00991FCB"/>
    <w:rsid w:val="00992253"/>
    <w:rsid w:val="009939F7"/>
    <w:rsid w:val="00993A7C"/>
    <w:rsid w:val="00994B6A"/>
    <w:rsid w:val="00995910"/>
    <w:rsid w:val="00995A80"/>
    <w:rsid w:val="00995BEB"/>
    <w:rsid w:val="00995DDA"/>
    <w:rsid w:val="009963B7"/>
    <w:rsid w:val="00996A9F"/>
    <w:rsid w:val="009971BC"/>
    <w:rsid w:val="0099771C"/>
    <w:rsid w:val="0099781B"/>
    <w:rsid w:val="00997FEC"/>
    <w:rsid w:val="009A0582"/>
    <w:rsid w:val="009A0763"/>
    <w:rsid w:val="009A09F1"/>
    <w:rsid w:val="009A3392"/>
    <w:rsid w:val="009A3DF3"/>
    <w:rsid w:val="009A3E72"/>
    <w:rsid w:val="009A403B"/>
    <w:rsid w:val="009A48AF"/>
    <w:rsid w:val="009A5C46"/>
    <w:rsid w:val="009B05E6"/>
    <w:rsid w:val="009B14B5"/>
    <w:rsid w:val="009B1E29"/>
    <w:rsid w:val="009B2D2F"/>
    <w:rsid w:val="009B4589"/>
    <w:rsid w:val="009B48BB"/>
    <w:rsid w:val="009B4DF2"/>
    <w:rsid w:val="009B4EE0"/>
    <w:rsid w:val="009B568A"/>
    <w:rsid w:val="009B5CD6"/>
    <w:rsid w:val="009B5E97"/>
    <w:rsid w:val="009B62FC"/>
    <w:rsid w:val="009B6D14"/>
    <w:rsid w:val="009B6D32"/>
    <w:rsid w:val="009B7560"/>
    <w:rsid w:val="009B7EE0"/>
    <w:rsid w:val="009C0301"/>
    <w:rsid w:val="009C041C"/>
    <w:rsid w:val="009C1B37"/>
    <w:rsid w:val="009C2864"/>
    <w:rsid w:val="009C29FB"/>
    <w:rsid w:val="009C32C6"/>
    <w:rsid w:val="009C403F"/>
    <w:rsid w:val="009C4954"/>
    <w:rsid w:val="009C4B31"/>
    <w:rsid w:val="009C5D45"/>
    <w:rsid w:val="009C5F06"/>
    <w:rsid w:val="009D22E3"/>
    <w:rsid w:val="009D2521"/>
    <w:rsid w:val="009D2D1F"/>
    <w:rsid w:val="009D3D46"/>
    <w:rsid w:val="009D5C75"/>
    <w:rsid w:val="009D6C32"/>
    <w:rsid w:val="009D7274"/>
    <w:rsid w:val="009D7800"/>
    <w:rsid w:val="009E0656"/>
    <w:rsid w:val="009E0B09"/>
    <w:rsid w:val="009E0F36"/>
    <w:rsid w:val="009E0FDF"/>
    <w:rsid w:val="009E15FE"/>
    <w:rsid w:val="009E19B9"/>
    <w:rsid w:val="009E1E01"/>
    <w:rsid w:val="009E23BA"/>
    <w:rsid w:val="009E2525"/>
    <w:rsid w:val="009E25FC"/>
    <w:rsid w:val="009E2B7C"/>
    <w:rsid w:val="009E31E4"/>
    <w:rsid w:val="009E3AC6"/>
    <w:rsid w:val="009E3D58"/>
    <w:rsid w:val="009E4B7A"/>
    <w:rsid w:val="009E5190"/>
    <w:rsid w:val="009E5498"/>
    <w:rsid w:val="009E56C0"/>
    <w:rsid w:val="009E7D75"/>
    <w:rsid w:val="009F13CB"/>
    <w:rsid w:val="009F1D61"/>
    <w:rsid w:val="009F25AF"/>
    <w:rsid w:val="009F2D9A"/>
    <w:rsid w:val="009F3DEC"/>
    <w:rsid w:val="009F50E3"/>
    <w:rsid w:val="009F5256"/>
    <w:rsid w:val="009F6C50"/>
    <w:rsid w:val="009F6CD9"/>
    <w:rsid w:val="00A00825"/>
    <w:rsid w:val="00A00B81"/>
    <w:rsid w:val="00A016D2"/>
    <w:rsid w:val="00A021F4"/>
    <w:rsid w:val="00A025A3"/>
    <w:rsid w:val="00A02EE4"/>
    <w:rsid w:val="00A033D2"/>
    <w:rsid w:val="00A04ACD"/>
    <w:rsid w:val="00A05963"/>
    <w:rsid w:val="00A05D5F"/>
    <w:rsid w:val="00A06205"/>
    <w:rsid w:val="00A065AB"/>
    <w:rsid w:val="00A1034B"/>
    <w:rsid w:val="00A10451"/>
    <w:rsid w:val="00A10692"/>
    <w:rsid w:val="00A10A7A"/>
    <w:rsid w:val="00A10B91"/>
    <w:rsid w:val="00A10F72"/>
    <w:rsid w:val="00A11A05"/>
    <w:rsid w:val="00A12226"/>
    <w:rsid w:val="00A125E9"/>
    <w:rsid w:val="00A13924"/>
    <w:rsid w:val="00A17242"/>
    <w:rsid w:val="00A20440"/>
    <w:rsid w:val="00A205D8"/>
    <w:rsid w:val="00A20898"/>
    <w:rsid w:val="00A20944"/>
    <w:rsid w:val="00A20A95"/>
    <w:rsid w:val="00A21C8B"/>
    <w:rsid w:val="00A22822"/>
    <w:rsid w:val="00A23818"/>
    <w:rsid w:val="00A242EA"/>
    <w:rsid w:val="00A25AEC"/>
    <w:rsid w:val="00A25B62"/>
    <w:rsid w:val="00A2789A"/>
    <w:rsid w:val="00A2791B"/>
    <w:rsid w:val="00A27E5B"/>
    <w:rsid w:val="00A30466"/>
    <w:rsid w:val="00A305A1"/>
    <w:rsid w:val="00A311A4"/>
    <w:rsid w:val="00A32CF1"/>
    <w:rsid w:val="00A33BBF"/>
    <w:rsid w:val="00A3445C"/>
    <w:rsid w:val="00A3541E"/>
    <w:rsid w:val="00A35D74"/>
    <w:rsid w:val="00A367F5"/>
    <w:rsid w:val="00A41133"/>
    <w:rsid w:val="00A41367"/>
    <w:rsid w:val="00A4189A"/>
    <w:rsid w:val="00A42F21"/>
    <w:rsid w:val="00A430E3"/>
    <w:rsid w:val="00A445A9"/>
    <w:rsid w:val="00A45329"/>
    <w:rsid w:val="00A455DF"/>
    <w:rsid w:val="00A457C4"/>
    <w:rsid w:val="00A45B8E"/>
    <w:rsid w:val="00A45D45"/>
    <w:rsid w:val="00A46CB5"/>
    <w:rsid w:val="00A471DA"/>
    <w:rsid w:val="00A475AB"/>
    <w:rsid w:val="00A47747"/>
    <w:rsid w:val="00A4776A"/>
    <w:rsid w:val="00A4780F"/>
    <w:rsid w:val="00A50B78"/>
    <w:rsid w:val="00A51BBA"/>
    <w:rsid w:val="00A51D50"/>
    <w:rsid w:val="00A52FDE"/>
    <w:rsid w:val="00A53638"/>
    <w:rsid w:val="00A536E2"/>
    <w:rsid w:val="00A53D7E"/>
    <w:rsid w:val="00A5436C"/>
    <w:rsid w:val="00A54B3D"/>
    <w:rsid w:val="00A570A1"/>
    <w:rsid w:val="00A575E6"/>
    <w:rsid w:val="00A575F3"/>
    <w:rsid w:val="00A576E8"/>
    <w:rsid w:val="00A60429"/>
    <w:rsid w:val="00A60470"/>
    <w:rsid w:val="00A60CB8"/>
    <w:rsid w:val="00A60DA2"/>
    <w:rsid w:val="00A61002"/>
    <w:rsid w:val="00A61EA9"/>
    <w:rsid w:val="00A63281"/>
    <w:rsid w:val="00A633C7"/>
    <w:rsid w:val="00A6398A"/>
    <w:rsid w:val="00A63BF2"/>
    <w:rsid w:val="00A63F22"/>
    <w:rsid w:val="00A64B14"/>
    <w:rsid w:val="00A6566D"/>
    <w:rsid w:val="00A675BD"/>
    <w:rsid w:val="00A679E9"/>
    <w:rsid w:val="00A67B70"/>
    <w:rsid w:val="00A67E42"/>
    <w:rsid w:val="00A703E6"/>
    <w:rsid w:val="00A706CA"/>
    <w:rsid w:val="00A71077"/>
    <w:rsid w:val="00A7119E"/>
    <w:rsid w:val="00A71378"/>
    <w:rsid w:val="00A713CE"/>
    <w:rsid w:val="00A71D53"/>
    <w:rsid w:val="00A72C9D"/>
    <w:rsid w:val="00A73935"/>
    <w:rsid w:val="00A7560B"/>
    <w:rsid w:val="00A75870"/>
    <w:rsid w:val="00A76E48"/>
    <w:rsid w:val="00A8046A"/>
    <w:rsid w:val="00A80E67"/>
    <w:rsid w:val="00A80F4B"/>
    <w:rsid w:val="00A812D6"/>
    <w:rsid w:val="00A8159F"/>
    <w:rsid w:val="00A81E5D"/>
    <w:rsid w:val="00A82526"/>
    <w:rsid w:val="00A85DED"/>
    <w:rsid w:val="00A86EDC"/>
    <w:rsid w:val="00A87196"/>
    <w:rsid w:val="00A87729"/>
    <w:rsid w:val="00A87E2F"/>
    <w:rsid w:val="00A9054D"/>
    <w:rsid w:val="00A92CF2"/>
    <w:rsid w:val="00A93DEC"/>
    <w:rsid w:val="00A93E1F"/>
    <w:rsid w:val="00A95100"/>
    <w:rsid w:val="00A96096"/>
    <w:rsid w:val="00A97B03"/>
    <w:rsid w:val="00AA08D7"/>
    <w:rsid w:val="00AA0F7A"/>
    <w:rsid w:val="00AA124B"/>
    <w:rsid w:val="00AA249B"/>
    <w:rsid w:val="00AA26E7"/>
    <w:rsid w:val="00AA2BA0"/>
    <w:rsid w:val="00AA2CE0"/>
    <w:rsid w:val="00AA393D"/>
    <w:rsid w:val="00AA3F68"/>
    <w:rsid w:val="00AA508E"/>
    <w:rsid w:val="00AA5D8E"/>
    <w:rsid w:val="00AA5E28"/>
    <w:rsid w:val="00AA798A"/>
    <w:rsid w:val="00AA7F1A"/>
    <w:rsid w:val="00AB088A"/>
    <w:rsid w:val="00AB0AA9"/>
    <w:rsid w:val="00AB0BBD"/>
    <w:rsid w:val="00AB1A44"/>
    <w:rsid w:val="00AB1D62"/>
    <w:rsid w:val="00AB24FA"/>
    <w:rsid w:val="00AB2EC1"/>
    <w:rsid w:val="00AB37AF"/>
    <w:rsid w:val="00AB3E59"/>
    <w:rsid w:val="00AB453D"/>
    <w:rsid w:val="00AB5B0C"/>
    <w:rsid w:val="00AB66D4"/>
    <w:rsid w:val="00AB7FEC"/>
    <w:rsid w:val="00AC02FC"/>
    <w:rsid w:val="00AC0553"/>
    <w:rsid w:val="00AC1300"/>
    <w:rsid w:val="00AC14B7"/>
    <w:rsid w:val="00AC1BD4"/>
    <w:rsid w:val="00AC1CCA"/>
    <w:rsid w:val="00AC22BE"/>
    <w:rsid w:val="00AC43CD"/>
    <w:rsid w:val="00AC58CF"/>
    <w:rsid w:val="00AC5993"/>
    <w:rsid w:val="00AC6601"/>
    <w:rsid w:val="00AC69E2"/>
    <w:rsid w:val="00AC6CBC"/>
    <w:rsid w:val="00AC722D"/>
    <w:rsid w:val="00AD07C4"/>
    <w:rsid w:val="00AD0968"/>
    <w:rsid w:val="00AD0E3A"/>
    <w:rsid w:val="00AD1F88"/>
    <w:rsid w:val="00AD2B35"/>
    <w:rsid w:val="00AD3492"/>
    <w:rsid w:val="00AD3995"/>
    <w:rsid w:val="00AD4474"/>
    <w:rsid w:val="00AD4585"/>
    <w:rsid w:val="00AD479B"/>
    <w:rsid w:val="00AD52F2"/>
    <w:rsid w:val="00AD555B"/>
    <w:rsid w:val="00AD55AF"/>
    <w:rsid w:val="00AD698D"/>
    <w:rsid w:val="00AD73FC"/>
    <w:rsid w:val="00AD799F"/>
    <w:rsid w:val="00AD79B9"/>
    <w:rsid w:val="00AD7FDB"/>
    <w:rsid w:val="00AE059F"/>
    <w:rsid w:val="00AE1A30"/>
    <w:rsid w:val="00AE1DEC"/>
    <w:rsid w:val="00AE1F82"/>
    <w:rsid w:val="00AE2C75"/>
    <w:rsid w:val="00AE2D99"/>
    <w:rsid w:val="00AE2DA9"/>
    <w:rsid w:val="00AE3B1F"/>
    <w:rsid w:val="00AE3D7E"/>
    <w:rsid w:val="00AE4227"/>
    <w:rsid w:val="00AE4940"/>
    <w:rsid w:val="00AE4ADC"/>
    <w:rsid w:val="00AE4F6C"/>
    <w:rsid w:val="00AE5F7C"/>
    <w:rsid w:val="00AE6673"/>
    <w:rsid w:val="00AE69D1"/>
    <w:rsid w:val="00AE6CD6"/>
    <w:rsid w:val="00AE701D"/>
    <w:rsid w:val="00AE754C"/>
    <w:rsid w:val="00AF04B3"/>
    <w:rsid w:val="00AF2E59"/>
    <w:rsid w:val="00AF3634"/>
    <w:rsid w:val="00AF3D2B"/>
    <w:rsid w:val="00AF3DEE"/>
    <w:rsid w:val="00AF3DFB"/>
    <w:rsid w:val="00AF53EB"/>
    <w:rsid w:val="00AF5B16"/>
    <w:rsid w:val="00AF5F91"/>
    <w:rsid w:val="00AF641C"/>
    <w:rsid w:val="00AF678C"/>
    <w:rsid w:val="00AF6A40"/>
    <w:rsid w:val="00AF6B59"/>
    <w:rsid w:val="00AF6B7D"/>
    <w:rsid w:val="00AF763A"/>
    <w:rsid w:val="00AF7DBF"/>
    <w:rsid w:val="00B00ADC"/>
    <w:rsid w:val="00B0125E"/>
    <w:rsid w:val="00B016DD"/>
    <w:rsid w:val="00B01B25"/>
    <w:rsid w:val="00B01CF5"/>
    <w:rsid w:val="00B039AA"/>
    <w:rsid w:val="00B03E1E"/>
    <w:rsid w:val="00B047EB"/>
    <w:rsid w:val="00B04DCF"/>
    <w:rsid w:val="00B06409"/>
    <w:rsid w:val="00B06830"/>
    <w:rsid w:val="00B06A8F"/>
    <w:rsid w:val="00B07368"/>
    <w:rsid w:val="00B1004F"/>
    <w:rsid w:val="00B1007F"/>
    <w:rsid w:val="00B10979"/>
    <w:rsid w:val="00B109F3"/>
    <w:rsid w:val="00B10FD1"/>
    <w:rsid w:val="00B13615"/>
    <w:rsid w:val="00B13865"/>
    <w:rsid w:val="00B13C09"/>
    <w:rsid w:val="00B142A5"/>
    <w:rsid w:val="00B15546"/>
    <w:rsid w:val="00B211E4"/>
    <w:rsid w:val="00B214CA"/>
    <w:rsid w:val="00B2195D"/>
    <w:rsid w:val="00B21C52"/>
    <w:rsid w:val="00B22619"/>
    <w:rsid w:val="00B22F35"/>
    <w:rsid w:val="00B23A40"/>
    <w:rsid w:val="00B2446B"/>
    <w:rsid w:val="00B24DCF"/>
    <w:rsid w:val="00B2561D"/>
    <w:rsid w:val="00B2660E"/>
    <w:rsid w:val="00B26961"/>
    <w:rsid w:val="00B2700F"/>
    <w:rsid w:val="00B27512"/>
    <w:rsid w:val="00B30B58"/>
    <w:rsid w:val="00B32B16"/>
    <w:rsid w:val="00B33436"/>
    <w:rsid w:val="00B338AE"/>
    <w:rsid w:val="00B3412C"/>
    <w:rsid w:val="00B35CA9"/>
    <w:rsid w:val="00B363AA"/>
    <w:rsid w:val="00B364F4"/>
    <w:rsid w:val="00B36998"/>
    <w:rsid w:val="00B37502"/>
    <w:rsid w:val="00B37511"/>
    <w:rsid w:val="00B379B1"/>
    <w:rsid w:val="00B40405"/>
    <w:rsid w:val="00B40CC8"/>
    <w:rsid w:val="00B4107C"/>
    <w:rsid w:val="00B41D2F"/>
    <w:rsid w:val="00B42019"/>
    <w:rsid w:val="00B424E1"/>
    <w:rsid w:val="00B42E0A"/>
    <w:rsid w:val="00B42F6D"/>
    <w:rsid w:val="00B4333C"/>
    <w:rsid w:val="00B449A9"/>
    <w:rsid w:val="00B44D54"/>
    <w:rsid w:val="00B451C8"/>
    <w:rsid w:val="00B4592A"/>
    <w:rsid w:val="00B45EAD"/>
    <w:rsid w:val="00B47CF8"/>
    <w:rsid w:val="00B5069A"/>
    <w:rsid w:val="00B531D5"/>
    <w:rsid w:val="00B536F4"/>
    <w:rsid w:val="00B53D04"/>
    <w:rsid w:val="00B55176"/>
    <w:rsid w:val="00B552A4"/>
    <w:rsid w:val="00B56782"/>
    <w:rsid w:val="00B573EF"/>
    <w:rsid w:val="00B60278"/>
    <w:rsid w:val="00B61BAA"/>
    <w:rsid w:val="00B61F00"/>
    <w:rsid w:val="00B62214"/>
    <w:rsid w:val="00B63408"/>
    <w:rsid w:val="00B6384A"/>
    <w:rsid w:val="00B6502C"/>
    <w:rsid w:val="00B655CF"/>
    <w:rsid w:val="00B65873"/>
    <w:rsid w:val="00B675C8"/>
    <w:rsid w:val="00B679F2"/>
    <w:rsid w:val="00B67F57"/>
    <w:rsid w:val="00B7043A"/>
    <w:rsid w:val="00B7096A"/>
    <w:rsid w:val="00B71150"/>
    <w:rsid w:val="00B712C4"/>
    <w:rsid w:val="00B713FB"/>
    <w:rsid w:val="00B72AF9"/>
    <w:rsid w:val="00B72E87"/>
    <w:rsid w:val="00B73FE4"/>
    <w:rsid w:val="00B745E0"/>
    <w:rsid w:val="00B74610"/>
    <w:rsid w:val="00B7498A"/>
    <w:rsid w:val="00B75A15"/>
    <w:rsid w:val="00B7698E"/>
    <w:rsid w:val="00B76C9D"/>
    <w:rsid w:val="00B76CE5"/>
    <w:rsid w:val="00B76D15"/>
    <w:rsid w:val="00B76FC4"/>
    <w:rsid w:val="00B77009"/>
    <w:rsid w:val="00B77E12"/>
    <w:rsid w:val="00B80237"/>
    <w:rsid w:val="00B812E8"/>
    <w:rsid w:val="00B812F7"/>
    <w:rsid w:val="00B814A9"/>
    <w:rsid w:val="00B83D8E"/>
    <w:rsid w:val="00B84C43"/>
    <w:rsid w:val="00B86742"/>
    <w:rsid w:val="00B86990"/>
    <w:rsid w:val="00B872F3"/>
    <w:rsid w:val="00B87DBA"/>
    <w:rsid w:val="00B904BC"/>
    <w:rsid w:val="00B90575"/>
    <w:rsid w:val="00B90F40"/>
    <w:rsid w:val="00B9103D"/>
    <w:rsid w:val="00B92073"/>
    <w:rsid w:val="00B93F29"/>
    <w:rsid w:val="00B94A00"/>
    <w:rsid w:val="00B94BEC"/>
    <w:rsid w:val="00B94F43"/>
    <w:rsid w:val="00B953C2"/>
    <w:rsid w:val="00B969AE"/>
    <w:rsid w:val="00B975A1"/>
    <w:rsid w:val="00BA03D5"/>
    <w:rsid w:val="00BA0A30"/>
    <w:rsid w:val="00BA11D9"/>
    <w:rsid w:val="00BA1201"/>
    <w:rsid w:val="00BA1939"/>
    <w:rsid w:val="00BA1D06"/>
    <w:rsid w:val="00BA3033"/>
    <w:rsid w:val="00BA358B"/>
    <w:rsid w:val="00BA3844"/>
    <w:rsid w:val="00BA3B0C"/>
    <w:rsid w:val="00BA3FF5"/>
    <w:rsid w:val="00BA4637"/>
    <w:rsid w:val="00BA4681"/>
    <w:rsid w:val="00BA656B"/>
    <w:rsid w:val="00BB0783"/>
    <w:rsid w:val="00BB0ADC"/>
    <w:rsid w:val="00BB14B4"/>
    <w:rsid w:val="00BB3499"/>
    <w:rsid w:val="00BB3533"/>
    <w:rsid w:val="00BB37DA"/>
    <w:rsid w:val="00BB3CC5"/>
    <w:rsid w:val="00BB4060"/>
    <w:rsid w:val="00BB40FE"/>
    <w:rsid w:val="00BB473B"/>
    <w:rsid w:val="00BB535B"/>
    <w:rsid w:val="00BB540B"/>
    <w:rsid w:val="00BB5746"/>
    <w:rsid w:val="00BB578A"/>
    <w:rsid w:val="00BB6795"/>
    <w:rsid w:val="00BB69CD"/>
    <w:rsid w:val="00BB6A3E"/>
    <w:rsid w:val="00BB6FBD"/>
    <w:rsid w:val="00BC0677"/>
    <w:rsid w:val="00BC0BE0"/>
    <w:rsid w:val="00BC21B8"/>
    <w:rsid w:val="00BC289C"/>
    <w:rsid w:val="00BC41CC"/>
    <w:rsid w:val="00BC4D4E"/>
    <w:rsid w:val="00BC588B"/>
    <w:rsid w:val="00BC5BDD"/>
    <w:rsid w:val="00BC65DE"/>
    <w:rsid w:val="00BD0191"/>
    <w:rsid w:val="00BD0E03"/>
    <w:rsid w:val="00BD1497"/>
    <w:rsid w:val="00BD17E8"/>
    <w:rsid w:val="00BD1AB8"/>
    <w:rsid w:val="00BD2CFF"/>
    <w:rsid w:val="00BD4FD1"/>
    <w:rsid w:val="00BD50CE"/>
    <w:rsid w:val="00BD5DB0"/>
    <w:rsid w:val="00BD603E"/>
    <w:rsid w:val="00BD6A03"/>
    <w:rsid w:val="00BD77A8"/>
    <w:rsid w:val="00BD7AE1"/>
    <w:rsid w:val="00BE0134"/>
    <w:rsid w:val="00BE0CC2"/>
    <w:rsid w:val="00BE1155"/>
    <w:rsid w:val="00BE162E"/>
    <w:rsid w:val="00BE2DC6"/>
    <w:rsid w:val="00BE4442"/>
    <w:rsid w:val="00BE4508"/>
    <w:rsid w:val="00BE46DC"/>
    <w:rsid w:val="00BE4711"/>
    <w:rsid w:val="00BE5599"/>
    <w:rsid w:val="00BE5F4E"/>
    <w:rsid w:val="00BE65B0"/>
    <w:rsid w:val="00BE77E8"/>
    <w:rsid w:val="00BE7E89"/>
    <w:rsid w:val="00BE7F76"/>
    <w:rsid w:val="00BF01A4"/>
    <w:rsid w:val="00BF07E5"/>
    <w:rsid w:val="00BF12D2"/>
    <w:rsid w:val="00BF160E"/>
    <w:rsid w:val="00BF2AA9"/>
    <w:rsid w:val="00BF2D30"/>
    <w:rsid w:val="00BF31E5"/>
    <w:rsid w:val="00BF32E8"/>
    <w:rsid w:val="00BF40E2"/>
    <w:rsid w:val="00BF461D"/>
    <w:rsid w:val="00BF46C2"/>
    <w:rsid w:val="00BF501A"/>
    <w:rsid w:val="00BF5077"/>
    <w:rsid w:val="00BF7063"/>
    <w:rsid w:val="00BF7F6B"/>
    <w:rsid w:val="00C00134"/>
    <w:rsid w:val="00C02A1F"/>
    <w:rsid w:val="00C02A54"/>
    <w:rsid w:val="00C03202"/>
    <w:rsid w:val="00C0323F"/>
    <w:rsid w:val="00C04085"/>
    <w:rsid w:val="00C040A7"/>
    <w:rsid w:val="00C043F4"/>
    <w:rsid w:val="00C05FFB"/>
    <w:rsid w:val="00C06CEF"/>
    <w:rsid w:val="00C06D1E"/>
    <w:rsid w:val="00C072F1"/>
    <w:rsid w:val="00C07C88"/>
    <w:rsid w:val="00C07F42"/>
    <w:rsid w:val="00C10BDE"/>
    <w:rsid w:val="00C10E2E"/>
    <w:rsid w:val="00C11B22"/>
    <w:rsid w:val="00C123BC"/>
    <w:rsid w:val="00C12705"/>
    <w:rsid w:val="00C14208"/>
    <w:rsid w:val="00C1508D"/>
    <w:rsid w:val="00C15DDD"/>
    <w:rsid w:val="00C16234"/>
    <w:rsid w:val="00C16DF8"/>
    <w:rsid w:val="00C1771E"/>
    <w:rsid w:val="00C17899"/>
    <w:rsid w:val="00C200AD"/>
    <w:rsid w:val="00C200FF"/>
    <w:rsid w:val="00C20D38"/>
    <w:rsid w:val="00C20ED2"/>
    <w:rsid w:val="00C210C8"/>
    <w:rsid w:val="00C22813"/>
    <w:rsid w:val="00C22A9F"/>
    <w:rsid w:val="00C22E3E"/>
    <w:rsid w:val="00C2312D"/>
    <w:rsid w:val="00C2378E"/>
    <w:rsid w:val="00C24289"/>
    <w:rsid w:val="00C25575"/>
    <w:rsid w:val="00C261B9"/>
    <w:rsid w:val="00C26224"/>
    <w:rsid w:val="00C27428"/>
    <w:rsid w:val="00C27D6D"/>
    <w:rsid w:val="00C30108"/>
    <w:rsid w:val="00C30563"/>
    <w:rsid w:val="00C3099D"/>
    <w:rsid w:val="00C30EF2"/>
    <w:rsid w:val="00C3179A"/>
    <w:rsid w:val="00C34810"/>
    <w:rsid w:val="00C35988"/>
    <w:rsid w:val="00C36EFB"/>
    <w:rsid w:val="00C407B1"/>
    <w:rsid w:val="00C40A4C"/>
    <w:rsid w:val="00C41C98"/>
    <w:rsid w:val="00C43F36"/>
    <w:rsid w:val="00C44ACF"/>
    <w:rsid w:val="00C45ADB"/>
    <w:rsid w:val="00C45C1B"/>
    <w:rsid w:val="00C50B08"/>
    <w:rsid w:val="00C50B3C"/>
    <w:rsid w:val="00C510F7"/>
    <w:rsid w:val="00C51486"/>
    <w:rsid w:val="00C52236"/>
    <w:rsid w:val="00C53791"/>
    <w:rsid w:val="00C5444E"/>
    <w:rsid w:val="00C5481E"/>
    <w:rsid w:val="00C54E79"/>
    <w:rsid w:val="00C564CC"/>
    <w:rsid w:val="00C57DBB"/>
    <w:rsid w:val="00C57F36"/>
    <w:rsid w:val="00C60306"/>
    <w:rsid w:val="00C61EA6"/>
    <w:rsid w:val="00C62565"/>
    <w:rsid w:val="00C6285E"/>
    <w:rsid w:val="00C63412"/>
    <w:rsid w:val="00C650D0"/>
    <w:rsid w:val="00C65813"/>
    <w:rsid w:val="00C65CFD"/>
    <w:rsid w:val="00C65DE1"/>
    <w:rsid w:val="00C678BD"/>
    <w:rsid w:val="00C7005A"/>
    <w:rsid w:val="00C707D1"/>
    <w:rsid w:val="00C71D24"/>
    <w:rsid w:val="00C722AF"/>
    <w:rsid w:val="00C72466"/>
    <w:rsid w:val="00C726FA"/>
    <w:rsid w:val="00C72D36"/>
    <w:rsid w:val="00C73973"/>
    <w:rsid w:val="00C73CE8"/>
    <w:rsid w:val="00C73E1B"/>
    <w:rsid w:val="00C75337"/>
    <w:rsid w:val="00C7536C"/>
    <w:rsid w:val="00C7578F"/>
    <w:rsid w:val="00C76975"/>
    <w:rsid w:val="00C76B1E"/>
    <w:rsid w:val="00C80097"/>
    <w:rsid w:val="00C800DF"/>
    <w:rsid w:val="00C825F8"/>
    <w:rsid w:val="00C82F9C"/>
    <w:rsid w:val="00C83448"/>
    <w:rsid w:val="00C83527"/>
    <w:rsid w:val="00C85476"/>
    <w:rsid w:val="00C854E9"/>
    <w:rsid w:val="00C857F6"/>
    <w:rsid w:val="00C87484"/>
    <w:rsid w:val="00C909AB"/>
    <w:rsid w:val="00C9103F"/>
    <w:rsid w:val="00C91415"/>
    <w:rsid w:val="00C9153E"/>
    <w:rsid w:val="00C915F6"/>
    <w:rsid w:val="00C91A77"/>
    <w:rsid w:val="00C91ACB"/>
    <w:rsid w:val="00C93980"/>
    <w:rsid w:val="00C93CB3"/>
    <w:rsid w:val="00C93E51"/>
    <w:rsid w:val="00C9405F"/>
    <w:rsid w:val="00C9442C"/>
    <w:rsid w:val="00C94959"/>
    <w:rsid w:val="00C95727"/>
    <w:rsid w:val="00C96319"/>
    <w:rsid w:val="00C965A2"/>
    <w:rsid w:val="00C97104"/>
    <w:rsid w:val="00C97E89"/>
    <w:rsid w:val="00CA0067"/>
    <w:rsid w:val="00CA03B7"/>
    <w:rsid w:val="00CA04F1"/>
    <w:rsid w:val="00CA05B0"/>
    <w:rsid w:val="00CA1AD5"/>
    <w:rsid w:val="00CA231A"/>
    <w:rsid w:val="00CA2AE8"/>
    <w:rsid w:val="00CA46B8"/>
    <w:rsid w:val="00CA6237"/>
    <w:rsid w:val="00CA7405"/>
    <w:rsid w:val="00CB0F06"/>
    <w:rsid w:val="00CB1986"/>
    <w:rsid w:val="00CB1C34"/>
    <w:rsid w:val="00CB1FA0"/>
    <w:rsid w:val="00CB23EB"/>
    <w:rsid w:val="00CB3D2E"/>
    <w:rsid w:val="00CB4705"/>
    <w:rsid w:val="00CB48FC"/>
    <w:rsid w:val="00CB5094"/>
    <w:rsid w:val="00CB531B"/>
    <w:rsid w:val="00CB5E29"/>
    <w:rsid w:val="00CB6535"/>
    <w:rsid w:val="00CB76BE"/>
    <w:rsid w:val="00CC00A0"/>
    <w:rsid w:val="00CC0159"/>
    <w:rsid w:val="00CC04CC"/>
    <w:rsid w:val="00CC11AA"/>
    <w:rsid w:val="00CC1836"/>
    <w:rsid w:val="00CC325C"/>
    <w:rsid w:val="00CC3363"/>
    <w:rsid w:val="00CC49E8"/>
    <w:rsid w:val="00CC5708"/>
    <w:rsid w:val="00CC60F9"/>
    <w:rsid w:val="00CC6810"/>
    <w:rsid w:val="00CC7F10"/>
    <w:rsid w:val="00CD01C5"/>
    <w:rsid w:val="00CD1137"/>
    <w:rsid w:val="00CD13C7"/>
    <w:rsid w:val="00CD2590"/>
    <w:rsid w:val="00CD2633"/>
    <w:rsid w:val="00CD29C1"/>
    <w:rsid w:val="00CD2BCF"/>
    <w:rsid w:val="00CD3F0F"/>
    <w:rsid w:val="00CD4329"/>
    <w:rsid w:val="00CD5160"/>
    <w:rsid w:val="00CD66E9"/>
    <w:rsid w:val="00CE0122"/>
    <w:rsid w:val="00CE0D1A"/>
    <w:rsid w:val="00CE3479"/>
    <w:rsid w:val="00CE361D"/>
    <w:rsid w:val="00CE3738"/>
    <w:rsid w:val="00CE4015"/>
    <w:rsid w:val="00CE41A7"/>
    <w:rsid w:val="00CE4203"/>
    <w:rsid w:val="00CE53D5"/>
    <w:rsid w:val="00CE56F8"/>
    <w:rsid w:val="00CE66BB"/>
    <w:rsid w:val="00CE738A"/>
    <w:rsid w:val="00CF1605"/>
    <w:rsid w:val="00CF1831"/>
    <w:rsid w:val="00CF1F3B"/>
    <w:rsid w:val="00CF1F80"/>
    <w:rsid w:val="00CF21D2"/>
    <w:rsid w:val="00CF2631"/>
    <w:rsid w:val="00CF2F6B"/>
    <w:rsid w:val="00CF43F5"/>
    <w:rsid w:val="00CF4C2C"/>
    <w:rsid w:val="00CF5283"/>
    <w:rsid w:val="00CF5814"/>
    <w:rsid w:val="00CF58F8"/>
    <w:rsid w:val="00CF5C20"/>
    <w:rsid w:val="00D01624"/>
    <w:rsid w:val="00D01791"/>
    <w:rsid w:val="00D0224F"/>
    <w:rsid w:val="00D022E2"/>
    <w:rsid w:val="00D0256C"/>
    <w:rsid w:val="00D029C2"/>
    <w:rsid w:val="00D057D8"/>
    <w:rsid w:val="00D05898"/>
    <w:rsid w:val="00D107E9"/>
    <w:rsid w:val="00D11C0E"/>
    <w:rsid w:val="00D1286F"/>
    <w:rsid w:val="00D12A96"/>
    <w:rsid w:val="00D12AD2"/>
    <w:rsid w:val="00D130DD"/>
    <w:rsid w:val="00D131AF"/>
    <w:rsid w:val="00D13ADD"/>
    <w:rsid w:val="00D13EFE"/>
    <w:rsid w:val="00D13FC2"/>
    <w:rsid w:val="00D14DF6"/>
    <w:rsid w:val="00D14FB7"/>
    <w:rsid w:val="00D16B0E"/>
    <w:rsid w:val="00D16CC2"/>
    <w:rsid w:val="00D16D34"/>
    <w:rsid w:val="00D17C5C"/>
    <w:rsid w:val="00D17E67"/>
    <w:rsid w:val="00D20C5B"/>
    <w:rsid w:val="00D20F80"/>
    <w:rsid w:val="00D216D7"/>
    <w:rsid w:val="00D219A8"/>
    <w:rsid w:val="00D221D0"/>
    <w:rsid w:val="00D22419"/>
    <w:rsid w:val="00D23067"/>
    <w:rsid w:val="00D23562"/>
    <w:rsid w:val="00D235EA"/>
    <w:rsid w:val="00D23B85"/>
    <w:rsid w:val="00D24151"/>
    <w:rsid w:val="00D252DA"/>
    <w:rsid w:val="00D253E5"/>
    <w:rsid w:val="00D25AED"/>
    <w:rsid w:val="00D26E95"/>
    <w:rsid w:val="00D27146"/>
    <w:rsid w:val="00D27BBF"/>
    <w:rsid w:val="00D323A2"/>
    <w:rsid w:val="00D328D6"/>
    <w:rsid w:val="00D3320A"/>
    <w:rsid w:val="00D34A83"/>
    <w:rsid w:val="00D34B6E"/>
    <w:rsid w:val="00D34E92"/>
    <w:rsid w:val="00D35A04"/>
    <w:rsid w:val="00D36D61"/>
    <w:rsid w:val="00D37035"/>
    <w:rsid w:val="00D40A16"/>
    <w:rsid w:val="00D4159A"/>
    <w:rsid w:val="00D41B4E"/>
    <w:rsid w:val="00D41BDB"/>
    <w:rsid w:val="00D426C5"/>
    <w:rsid w:val="00D4270F"/>
    <w:rsid w:val="00D43111"/>
    <w:rsid w:val="00D446F7"/>
    <w:rsid w:val="00D46A1A"/>
    <w:rsid w:val="00D46DFE"/>
    <w:rsid w:val="00D4748E"/>
    <w:rsid w:val="00D475C6"/>
    <w:rsid w:val="00D479EF"/>
    <w:rsid w:val="00D47DF2"/>
    <w:rsid w:val="00D50572"/>
    <w:rsid w:val="00D50622"/>
    <w:rsid w:val="00D51BCB"/>
    <w:rsid w:val="00D52FD8"/>
    <w:rsid w:val="00D531CE"/>
    <w:rsid w:val="00D53643"/>
    <w:rsid w:val="00D5371F"/>
    <w:rsid w:val="00D548CD"/>
    <w:rsid w:val="00D54A67"/>
    <w:rsid w:val="00D54B43"/>
    <w:rsid w:val="00D54EA7"/>
    <w:rsid w:val="00D55A78"/>
    <w:rsid w:val="00D56940"/>
    <w:rsid w:val="00D57C01"/>
    <w:rsid w:val="00D60C20"/>
    <w:rsid w:val="00D61081"/>
    <w:rsid w:val="00D615C2"/>
    <w:rsid w:val="00D62745"/>
    <w:rsid w:val="00D63784"/>
    <w:rsid w:val="00D63FC6"/>
    <w:rsid w:val="00D6472E"/>
    <w:rsid w:val="00D65109"/>
    <w:rsid w:val="00D652C9"/>
    <w:rsid w:val="00D676C7"/>
    <w:rsid w:val="00D6782D"/>
    <w:rsid w:val="00D71BE7"/>
    <w:rsid w:val="00D71CA6"/>
    <w:rsid w:val="00D722AF"/>
    <w:rsid w:val="00D72D77"/>
    <w:rsid w:val="00D73B35"/>
    <w:rsid w:val="00D73CEA"/>
    <w:rsid w:val="00D74495"/>
    <w:rsid w:val="00D75107"/>
    <w:rsid w:val="00D75548"/>
    <w:rsid w:val="00D75C27"/>
    <w:rsid w:val="00D7647A"/>
    <w:rsid w:val="00D77373"/>
    <w:rsid w:val="00D77736"/>
    <w:rsid w:val="00D808A3"/>
    <w:rsid w:val="00D80E31"/>
    <w:rsid w:val="00D826E4"/>
    <w:rsid w:val="00D83FFA"/>
    <w:rsid w:val="00D845D9"/>
    <w:rsid w:val="00D87604"/>
    <w:rsid w:val="00D87A38"/>
    <w:rsid w:val="00D9063D"/>
    <w:rsid w:val="00D90675"/>
    <w:rsid w:val="00D906A5"/>
    <w:rsid w:val="00D9089E"/>
    <w:rsid w:val="00D90FD5"/>
    <w:rsid w:val="00D9114F"/>
    <w:rsid w:val="00D916B4"/>
    <w:rsid w:val="00D917ED"/>
    <w:rsid w:val="00D929E3"/>
    <w:rsid w:val="00D9329A"/>
    <w:rsid w:val="00D937E2"/>
    <w:rsid w:val="00D938B4"/>
    <w:rsid w:val="00D946CF"/>
    <w:rsid w:val="00D957C3"/>
    <w:rsid w:val="00D96251"/>
    <w:rsid w:val="00DA0077"/>
    <w:rsid w:val="00DA00E8"/>
    <w:rsid w:val="00DA185B"/>
    <w:rsid w:val="00DA1BC9"/>
    <w:rsid w:val="00DA2324"/>
    <w:rsid w:val="00DA306A"/>
    <w:rsid w:val="00DA39E6"/>
    <w:rsid w:val="00DA48F2"/>
    <w:rsid w:val="00DA5C46"/>
    <w:rsid w:val="00DA7DF3"/>
    <w:rsid w:val="00DB0142"/>
    <w:rsid w:val="00DB07AA"/>
    <w:rsid w:val="00DB1753"/>
    <w:rsid w:val="00DB19F3"/>
    <w:rsid w:val="00DB1D14"/>
    <w:rsid w:val="00DB225B"/>
    <w:rsid w:val="00DB2A00"/>
    <w:rsid w:val="00DB2D1E"/>
    <w:rsid w:val="00DB2D71"/>
    <w:rsid w:val="00DB2EFF"/>
    <w:rsid w:val="00DB3276"/>
    <w:rsid w:val="00DB3862"/>
    <w:rsid w:val="00DB5B58"/>
    <w:rsid w:val="00DB66DA"/>
    <w:rsid w:val="00DB687B"/>
    <w:rsid w:val="00DB71C3"/>
    <w:rsid w:val="00DC0D30"/>
    <w:rsid w:val="00DC1B16"/>
    <w:rsid w:val="00DC2658"/>
    <w:rsid w:val="00DC3A12"/>
    <w:rsid w:val="00DC3CD2"/>
    <w:rsid w:val="00DC4583"/>
    <w:rsid w:val="00DC46D1"/>
    <w:rsid w:val="00DC5118"/>
    <w:rsid w:val="00DC5C1E"/>
    <w:rsid w:val="00DC5DA3"/>
    <w:rsid w:val="00DC666C"/>
    <w:rsid w:val="00DC6B0F"/>
    <w:rsid w:val="00DC6F6C"/>
    <w:rsid w:val="00DC77CB"/>
    <w:rsid w:val="00DD13F5"/>
    <w:rsid w:val="00DD1A98"/>
    <w:rsid w:val="00DD1C77"/>
    <w:rsid w:val="00DD28BA"/>
    <w:rsid w:val="00DD376F"/>
    <w:rsid w:val="00DD3A69"/>
    <w:rsid w:val="00DD3BA8"/>
    <w:rsid w:val="00DD3EB0"/>
    <w:rsid w:val="00DD3EF3"/>
    <w:rsid w:val="00DD42B6"/>
    <w:rsid w:val="00DD575E"/>
    <w:rsid w:val="00DD5DD0"/>
    <w:rsid w:val="00DD77A1"/>
    <w:rsid w:val="00DE04E4"/>
    <w:rsid w:val="00DE0ABC"/>
    <w:rsid w:val="00DE0CB0"/>
    <w:rsid w:val="00DE1574"/>
    <w:rsid w:val="00DE279E"/>
    <w:rsid w:val="00DE3073"/>
    <w:rsid w:val="00DE3249"/>
    <w:rsid w:val="00DE3452"/>
    <w:rsid w:val="00DE42BE"/>
    <w:rsid w:val="00DE45C4"/>
    <w:rsid w:val="00DE4C52"/>
    <w:rsid w:val="00DE4E25"/>
    <w:rsid w:val="00DE5432"/>
    <w:rsid w:val="00DE6F1D"/>
    <w:rsid w:val="00DF0113"/>
    <w:rsid w:val="00DF0648"/>
    <w:rsid w:val="00DF1428"/>
    <w:rsid w:val="00DF2E65"/>
    <w:rsid w:val="00DF3492"/>
    <w:rsid w:val="00DF3C88"/>
    <w:rsid w:val="00DF3ED4"/>
    <w:rsid w:val="00DF5518"/>
    <w:rsid w:val="00DF7868"/>
    <w:rsid w:val="00E002F0"/>
    <w:rsid w:val="00E0031E"/>
    <w:rsid w:val="00E00532"/>
    <w:rsid w:val="00E00D3A"/>
    <w:rsid w:val="00E0342B"/>
    <w:rsid w:val="00E03865"/>
    <w:rsid w:val="00E03F0F"/>
    <w:rsid w:val="00E04E7B"/>
    <w:rsid w:val="00E050E6"/>
    <w:rsid w:val="00E05628"/>
    <w:rsid w:val="00E069D5"/>
    <w:rsid w:val="00E07570"/>
    <w:rsid w:val="00E10CA0"/>
    <w:rsid w:val="00E10D3E"/>
    <w:rsid w:val="00E157DD"/>
    <w:rsid w:val="00E1602E"/>
    <w:rsid w:val="00E1634E"/>
    <w:rsid w:val="00E169C2"/>
    <w:rsid w:val="00E16F22"/>
    <w:rsid w:val="00E17076"/>
    <w:rsid w:val="00E173BC"/>
    <w:rsid w:val="00E17A49"/>
    <w:rsid w:val="00E17E0C"/>
    <w:rsid w:val="00E2036D"/>
    <w:rsid w:val="00E208CE"/>
    <w:rsid w:val="00E20CE3"/>
    <w:rsid w:val="00E22C23"/>
    <w:rsid w:val="00E23C7D"/>
    <w:rsid w:val="00E25DE9"/>
    <w:rsid w:val="00E26161"/>
    <w:rsid w:val="00E26C3B"/>
    <w:rsid w:val="00E30021"/>
    <w:rsid w:val="00E30665"/>
    <w:rsid w:val="00E31368"/>
    <w:rsid w:val="00E314B3"/>
    <w:rsid w:val="00E321BA"/>
    <w:rsid w:val="00E32BBB"/>
    <w:rsid w:val="00E33026"/>
    <w:rsid w:val="00E331D9"/>
    <w:rsid w:val="00E34315"/>
    <w:rsid w:val="00E34320"/>
    <w:rsid w:val="00E359AA"/>
    <w:rsid w:val="00E36FD2"/>
    <w:rsid w:val="00E37169"/>
    <w:rsid w:val="00E37F96"/>
    <w:rsid w:val="00E4076C"/>
    <w:rsid w:val="00E40865"/>
    <w:rsid w:val="00E41387"/>
    <w:rsid w:val="00E41D32"/>
    <w:rsid w:val="00E42AC9"/>
    <w:rsid w:val="00E43F45"/>
    <w:rsid w:val="00E44EBD"/>
    <w:rsid w:val="00E4504A"/>
    <w:rsid w:val="00E45A14"/>
    <w:rsid w:val="00E463FB"/>
    <w:rsid w:val="00E467E6"/>
    <w:rsid w:val="00E4681D"/>
    <w:rsid w:val="00E47486"/>
    <w:rsid w:val="00E4762F"/>
    <w:rsid w:val="00E47CF5"/>
    <w:rsid w:val="00E47E6D"/>
    <w:rsid w:val="00E50351"/>
    <w:rsid w:val="00E50DA7"/>
    <w:rsid w:val="00E517DD"/>
    <w:rsid w:val="00E519D0"/>
    <w:rsid w:val="00E52D3A"/>
    <w:rsid w:val="00E53440"/>
    <w:rsid w:val="00E535AA"/>
    <w:rsid w:val="00E53791"/>
    <w:rsid w:val="00E53D1F"/>
    <w:rsid w:val="00E54E6B"/>
    <w:rsid w:val="00E553BE"/>
    <w:rsid w:val="00E56046"/>
    <w:rsid w:val="00E56BA4"/>
    <w:rsid w:val="00E57198"/>
    <w:rsid w:val="00E5754A"/>
    <w:rsid w:val="00E57676"/>
    <w:rsid w:val="00E57E50"/>
    <w:rsid w:val="00E57FB2"/>
    <w:rsid w:val="00E622AD"/>
    <w:rsid w:val="00E63887"/>
    <w:rsid w:val="00E649C3"/>
    <w:rsid w:val="00E64FD0"/>
    <w:rsid w:val="00E65409"/>
    <w:rsid w:val="00E656CF"/>
    <w:rsid w:val="00E67C0B"/>
    <w:rsid w:val="00E67CD1"/>
    <w:rsid w:val="00E7035C"/>
    <w:rsid w:val="00E72240"/>
    <w:rsid w:val="00E729DD"/>
    <w:rsid w:val="00E736D0"/>
    <w:rsid w:val="00E74814"/>
    <w:rsid w:val="00E7488F"/>
    <w:rsid w:val="00E74B34"/>
    <w:rsid w:val="00E75033"/>
    <w:rsid w:val="00E75F51"/>
    <w:rsid w:val="00E763AC"/>
    <w:rsid w:val="00E77106"/>
    <w:rsid w:val="00E77767"/>
    <w:rsid w:val="00E77BB5"/>
    <w:rsid w:val="00E80A03"/>
    <w:rsid w:val="00E80F6A"/>
    <w:rsid w:val="00E81EDF"/>
    <w:rsid w:val="00E81EFE"/>
    <w:rsid w:val="00E820AB"/>
    <w:rsid w:val="00E82D19"/>
    <w:rsid w:val="00E83C7B"/>
    <w:rsid w:val="00E84F5D"/>
    <w:rsid w:val="00E85726"/>
    <w:rsid w:val="00E86A2F"/>
    <w:rsid w:val="00E86EEF"/>
    <w:rsid w:val="00E877F5"/>
    <w:rsid w:val="00E9076E"/>
    <w:rsid w:val="00E9151E"/>
    <w:rsid w:val="00E91C9B"/>
    <w:rsid w:val="00E959FD"/>
    <w:rsid w:val="00E95CCD"/>
    <w:rsid w:val="00E97C5F"/>
    <w:rsid w:val="00EA0297"/>
    <w:rsid w:val="00EA1C87"/>
    <w:rsid w:val="00EA2229"/>
    <w:rsid w:val="00EA280C"/>
    <w:rsid w:val="00EA38CE"/>
    <w:rsid w:val="00EA3E81"/>
    <w:rsid w:val="00EA47C7"/>
    <w:rsid w:val="00EA709A"/>
    <w:rsid w:val="00EA7959"/>
    <w:rsid w:val="00EA7D1C"/>
    <w:rsid w:val="00EB14E8"/>
    <w:rsid w:val="00EB1BFE"/>
    <w:rsid w:val="00EB1D24"/>
    <w:rsid w:val="00EB3C2F"/>
    <w:rsid w:val="00EB4E53"/>
    <w:rsid w:val="00EB4ECC"/>
    <w:rsid w:val="00EB57C4"/>
    <w:rsid w:val="00EB59C3"/>
    <w:rsid w:val="00EB5BFF"/>
    <w:rsid w:val="00EB68E9"/>
    <w:rsid w:val="00EC0928"/>
    <w:rsid w:val="00EC0FDF"/>
    <w:rsid w:val="00EC1A67"/>
    <w:rsid w:val="00EC2A88"/>
    <w:rsid w:val="00EC2BEF"/>
    <w:rsid w:val="00EC319F"/>
    <w:rsid w:val="00EC419E"/>
    <w:rsid w:val="00EC4A1B"/>
    <w:rsid w:val="00EC590D"/>
    <w:rsid w:val="00EC596D"/>
    <w:rsid w:val="00EC6155"/>
    <w:rsid w:val="00EC767D"/>
    <w:rsid w:val="00EC7AB3"/>
    <w:rsid w:val="00ED001A"/>
    <w:rsid w:val="00ED0641"/>
    <w:rsid w:val="00ED0875"/>
    <w:rsid w:val="00ED2B95"/>
    <w:rsid w:val="00ED3C97"/>
    <w:rsid w:val="00ED43E4"/>
    <w:rsid w:val="00ED45FA"/>
    <w:rsid w:val="00ED4EB5"/>
    <w:rsid w:val="00ED5DAF"/>
    <w:rsid w:val="00ED61F3"/>
    <w:rsid w:val="00ED6F20"/>
    <w:rsid w:val="00EE096C"/>
    <w:rsid w:val="00EE0C32"/>
    <w:rsid w:val="00EE16BB"/>
    <w:rsid w:val="00EE1FFF"/>
    <w:rsid w:val="00EE319A"/>
    <w:rsid w:val="00EE36E6"/>
    <w:rsid w:val="00EE3E21"/>
    <w:rsid w:val="00EE5ACE"/>
    <w:rsid w:val="00EE6061"/>
    <w:rsid w:val="00EE637D"/>
    <w:rsid w:val="00EE6B88"/>
    <w:rsid w:val="00EE6C96"/>
    <w:rsid w:val="00EE6CE8"/>
    <w:rsid w:val="00EF11E1"/>
    <w:rsid w:val="00EF1E77"/>
    <w:rsid w:val="00EF59C7"/>
    <w:rsid w:val="00EF646A"/>
    <w:rsid w:val="00EF6D4D"/>
    <w:rsid w:val="00EF758D"/>
    <w:rsid w:val="00EF769D"/>
    <w:rsid w:val="00EF7A81"/>
    <w:rsid w:val="00EF7EA5"/>
    <w:rsid w:val="00F01AA8"/>
    <w:rsid w:val="00F01BAF"/>
    <w:rsid w:val="00F02272"/>
    <w:rsid w:val="00F02663"/>
    <w:rsid w:val="00F02908"/>
    <w:rsid w:val="00F02A10"/>
    <w:rsid w:val="00F04990"/>
    <w:rsid w:val="00F04A52"/>
    <w:rsid w:val="00F05646"/>
    <w:rsid w:val="00F06C17"/>
    <w:rsid w:val="00F06D63"/>
    <w:rsid w:val="00F106F5"/>
    <w:rsid w:val="00F10773"/>
    <w:rsid w:val="00F10EA5"/>
    <w:rsid w:val="00F121C4"/>
    <w:rsid w:val="00F122A1"/>
    <w:rsid w:val="00F12727"/>
    <w:rsid w:val="00F15040"/>
    <w:rsid w:val="00F16078"/>
    <w:rsid w:val="00F1756B"/>
    <w:rsid w:val="00F178E7"/>
    <w:rsid w:val="00F2130E"/>
    <w:rsid w:val="00F21331"/>
    <w:rsid w:val="00F2177A"/>
    <w:rsid w:val="00F219DD"/>
    <w:rsid w:val="00F22492"/>
    <w:rsid w:val="00F22D4F"/>
    <w:rsid w:val="00F235E1"/>
    <w:rsid w:val="00F2410A"/>
    <w:rsid w:val="00F245EC"/>
    <w:rsid w:val="00F248F9"/>
    <w:rsid w:val="00F24DE2"/>
    <w:rsid w:val="00F251B5"/>
    <w:rsid w:val="00F25698"/>
    <w:rsid w:val="00F256BC"/>
    <w:rsid w:val="00F257B0"/>
    <w:rsid w:val="00F257B7"/>
    <w:rsid w:val="00F25D87"/>
    <w:rsid w:val="00F261B0"/>
    <w:rsid w:val="00F26CAA"/>
    <w:rsid w:val="00F30C08"/>
    <w:rsid w:val="00F30E07"/>
    <w:rsid w:val="00F31266"/>
    <w:rsid w:val="00F33628"/>
    <w:rsid w:val="00F33E2D"/>
    <w:rsid w:val="00F33FBC"/>
    <w:rsid w:val="00F3438B"/>
    <w:rsid w:val="00F34A74"/>
    <w:rsid w:val="00F35089"/>
    <w:rsid w:val="00F365AB"/>
    <w:rsid w:val="00F371F0"/>
    <w:rsid w:val="00F4188C"/>
    <w:rsid w:val="00F419AA"/>
    <w:rsid w:val="00F41ACC"/>
    <w:rsid w:val="00F426D7"/>
    <w:rsid w:val="00F42870"/>
    <w:rsid w:val="00F42EAF"/>
    <w:rsid w:val="00F43820"/>
    <w:rsid w:val="00F43942"/>
    <w:rsid w:val="00F46F0E"/>
    <w:rsid w:val="00F47BE8"/>
    <w:rsid w:val="00F47D92"/>
    <w:rsid w:val="00F5095E"/>
    <w:rsid w:val="00F50DF3"/>
    <w:rsid w:val="00F52527"/>
    <w:rsid w:val="00F53064"/>
    <w:rsid w:val="00F5431E"/>
    <w:rsid w:val="00F547AB"/>
    <w:rsid w:val="00F5525A"/>
    <w:rsid w:val="00F55727"/>
    <w:rsid w:val="00F56532"/>
    <w:rsid w:val="00F56537"/>
    <w:rsid w:val="00F577E2"/>
    <w:rsid w:val="00F57EE6"/>
    <w:rsid w:val="00F60799"/>
    <w:rsid w:val="00F607BD"/>
    <w:rsid w:val="00F60C6A"/>
    <w:rsid w:val="00F61011"/>
    <w:rsid w:val="00F62394"/>
    <w:rsid w:val="00F62680"/>
    <w:rsid w:val="00F626BF"/>
    <w:rsid w:val="00F62B73"/>
    <w:rsid w:val="00F63EAC"/>
    <w:rsid w:val="00F644EE"/>
    <w:rsid w:val="00F65010"/>
    <w:rsid w:val="00F6552D"/>
    <w:rsid w:val="00F65D5C"/>
    <w:rsid w:val="00F66196"/>
    <w:rsid w:val="00F6628D"/>
    <w:rsid w:val="00F66B58"/>
    <w:rsid w:val="00F671E0"/>
    <w:rsid w:val="00F67B0F"/>
    <w:rsid w:val="00F67F96"/>
    <w:rsid w:val="00F70529"/>
    <w:rsid w:val="00F70E45"/>
    <w:rsid w:val="00F72B36"/>
    <w:rsid w:val="00F73215"/>
    <w:rsid w:val="00F75D63"/>
    <w:rsid w:val="00F80091"/>
    <w:rsid w:val="00F801CF"/>
    <w:rsid w:val="00F80760"/>
    <w:rsid w:val="00F8111E"/>
    <w:rsid w:val="00F821E5"/>
    <w:rsid w:val="00F82390"/>
    <w:rsid w:val="00F828CD"/>
    <w:rsid w:val="00F82D2F"/>
    <w:rsid w:val="00F82E58"/>
    <w:rsid w:val="00F833AA"/>
    <w:rsid w:val="00F835BD"/>
    <w:rsid w:val="00F83820"/>
    <w:rsid w:val="00F84644"/>
    <w:rsid w:val="00F8527E"/>
    <w:rsid w:val="00F860B2"/>
    <w:rsid w:val="00F861AB"/>
    <w:rsid w:val="00F8620C"/>
    <w:rsid w:val="00F8633B"/>
    <w:rsid w:val="00F8680E"/>
    <w:rsid w:val="00F86EA6"/>
    <w:rsid w:val="00F870E7"/>
    <w:rsid w:val="00F87C18"/>
    <w:rsid w:val="00F926B5"/>
    <w:rsid w:val="00F9345E"/>
    <w:rsid w:val="00F93F74"/>
    <w:rsid w:val="00F975C4"/>
    <w:rsid w:val="00F97788"/>
    <w:rsid w:val="00F97A0E"/>
    <w:rsid w:val="00FA08E7"/>
    <w:rsid w:val="00FA094C"/>
    <w:rsid w:val="00FA12EA"/>
    <w:rsid w:val="00FA13FD"/>
    <w:rsid w:val="00FA1AD6"/>
    <w:rsid w:val="00FA2701"/>
    <w:rsid w:val="00FA2BB7"/>
    <w:rsid w:val="00FA2C74"/>
    <w:rsid w:val="00FA2E14"/>
    <w:rsid w:val="00FA4520"/>
    <w:rsid w:val="00FA46BA"/>
    <w:rsid w:val="00FA4E12"/>
    <w:rsid w:val="00FA5195"/>
    <w:rsid w:val="00FA6504"/>
    <w:rsid w:val="00FA7173"/>
    <w:rsid w:val="00FA7B6A"/>
    <w:rsid w:val="00FB02CA"/>
    <w:rsid w:val="00FB08DF"/>
    <w:rsid w:val="00FB22C5"/>
    <w:rsid w:val="00FB2CCC"/>
    <w:rsid w:val="00FB415B"/>
    <w:rsid w:val="00FB4A3E"/>
    <w:rsid w:val="00FB5299"/>
    <w:rsid w:val="00FB615D"/>
    <w:rsid w:val="00FC12AE"/>
    <w:rsid w:val="00FC13A2"/>
    <w:rsid w:val="00FC1B9F"/>
    <w:rsid w:val="00FC245F"/>
    <w:rsid w:val="00FC33E1"/>
    <w:rsid w:val="00FC4A04"/>
    <w:rsid w:val="00FC4FCC"/>
    <w:rsid w:val="00FC5B2D"/>
    <w:rsid w:val="00FC5F28"/>
    <w:rsid w:val="00FC5F42"/>
    <w:rsid w:val="00FC60B3"/>
    <w:rsid w:val="00FC7281"/>
    <w:rsid w:val="00FC7B7F"/>
    <w:rsid w:val="00FD0795"/>
    <w:rsid w:val="00FD0ACA"/>
    <w:rsid w:val="00FD121E"/>
    <w:rsid w:val="00FD161F"/>
    <w:rsid w:val="00FD181B"/>
    <w:rsid w:val="00FD1A05"/>
    <w:rsid w:val="00FD1F98"/>
    <w:rsid w:val="00FD31D0"/>
    <w:rsid w:val="00FD3F4D"/>
    <w:rsid w:val="00FD3F84"/>
    <w:rsid w:val="00FD4311"/>
    <w:rsid w:val="00FD517A"/>
    <w:rsid w:val="00FD53D2"/>
    <w:rsid w:val="00FD5D11"/>
    <w:rsid w:val="00FD635F"/>
    <w:rsid w:val="00FD6543"/>
    <w:rsid w:val="00FD7E54"/>
    <w:rsid w:val="00FE0656"/>
    <w:rsid w:val="00FE0CA7"/>
    <w:rsid w:val="00FE1512"/>
    <w:rsid w:val="00FE166A"/>
    <w:rsid w:val="00FE2154"/>
    <w:rsid w:val="00FE31F1"/>
    <w:rsid w:val="00FE3616"/>
    <w:rsid w:val="00FE4012"/>
    <w:rsid w:val="00FE4CF3"/>
    <w:rsid w:val="00FE5230"/>
    <w:rsid w:val="00FE5CA4"/>
    <w:rsid w:val="00FE627A"/>
    <w:rsid w:val="00FE7FD2"/>
    <w:rsid w:val="00FF0529"/>
    <w:rsid w:val="00FF0C12"/>
    <w:rsid w:val="00FF0DD4"/>
    <w:rsid w:val="00FF1393"/>
    <w:rsid w:val="00FF14F1"/>
    <w:rsid w:val="00FF151D"/>
    <w:rsid w:val="00FF183E"/>
    <w:rsid w:val="00FF2A1B"/>
    <w:rsid w:val="00FF3610"/>
    <w:rsid w:val="00FF3F1F"/>
    <w:rsid w:val="00FF58CA"/>
    <w:rsid w:val="00FF654E"/>
    <w:rsid w:val="010AAD36"/>
    <w:rsid w:val="011C9B27"/>
    <w:rsid w:val="02387207"/>
    <w:rsid w:val="06F697E9"/>
    <w:rsid w:val="07527D15"/>
    <w:rsid w:val="084EC7D4"/>
    <w:rsid w:val="0937B786"/>
    <w:rsid w:val="096CD323"/>
    <w:rsid w:val="09A03EE9"/>
    <w:rsid w:val="0AE8BEB4"/>
    <w:rsid w:val="0B618A70"/>
    <w:rsid w:val="0BB909CE"/>
    <w:rsid w:val="0D1A4372"/>
    <w:rsid w:val="0D443739"/>
    <w:rsid w:val="0DE7A242"/>
    <w:rsid w:val="0E3871E7"/>
    <w:rsid w:val="0E6761F7"/>
    <w:rsid w:val="0E992B32"/>
    <w:rsid w:val="0E9C91E1"/>
    <w:rsid w:val="0E9D47C0"/>
    <w:rsid w:val="0F15A98F"/>
    <w:rsid w:val="0F584109"/>
    <w:rsid w:val="12FE90C5"/>
    <w:rsid w:val="14535F57"/>
    <w:rsid w:val="14F1CAF8"/>
    <w:rsid w:val="15086CB6"/>
    <w:rsid w:val="16DE4262"/>
    <w:rsid w:val="17BF6A64"/>
    <w:rsid w:val="183DC07A"/>
    <w:rsid w:val="18970EA2"/>
    <w:rsid w:val="1942CD05"/>
    <w:rsid w:val="1AF90F73"/>
    <w:rsid w:val="1BAD9C0B"/>
    <w:rsid w:val="1D4C5189"/>
    <w:rsid w:val="1E07418E"/>
    <w:rsid w:val="1F3EFE56"/>
    <w:rsid w:val="20361208"/>
    <w:rsid w:val="209E455F"/>
    <w:rsid w:val="214BDE27"/>
    <w:rsid w:val="21626397"/>
    <w:rsid w:val="220D8B23"/>
    <w:rsid w:val="22E658DB"/>
    <w:rsid w:val="2356E16D"/>
    <w:rsid w:val="23C49736"/>
    <w:rsid w:val="2440DA88"/>
    <w:rsid w:val="247DDECF"/>
    <w:rsid w:val="24D83CFA"/>
    <w:rsid w:val="2594F6AB"/>
    <w:rsid w:val="25E86151"/>
    <w:rsid w:val="279F7948"/>
    <w:rsid w:val="29E0C6CC"/>
    <w:rsid w:val="2ACC9C39"/>
    <w:rsid w:val="2B6C1D0E"/>
    <w:rsid w:val="2C2D4090"/>
    <w:rsid w:val="2C334726"/>
    <w:rsid w:val="2DAC4313"/>
    <w:rsid w:val="2E091B19"/>
    <w:rsid w:val="2E25084E"/>
    <w:rsid w:val="32EA2F55"/>
    <w:rsid w:val="334E026B"/>
    <w:rsid w:val="36459F86"/>
    <w:rsid w:val="3721B61B"/>
    <w:rsid w:val="37B70A84"/>
    <w:rsid w:val="37BB3DC8"/>
    <w:rsid w:val="384F0875"/>
    <w:rsid w:val="3A05D7E3"/>
    <w:rsid w:val="3A5839C1"/>
    <w:rsid w:val="3BE21B97"/>
    <w:rsid w:val="3CE20970"/>
    <w:rsid w:val="3D6C7249"/>
    <w:rsid w:val="3DCA474D"/>
    <w:rsid w:val="3FCB1A83"/>
    <w:rsid w:val="40D975FF"/>
    <w:rsid w:val="416A9E6C"/>
    <w:rsid w:val="416E4EB1"/>
    <w:rsid w:val="42383252"/>
    <w:rsid w:val="428E75DA"/>
    <w:rsid w:val="4296727D"/>
    <w:rsid w:val="4302BB45"/>
    <w:rsid w:val="4385018B"/>
    <w:rsid w:val="449E8BA6"/>
    <w:rsid w:val="454CF18A"/>
    <w:rsid w:val="4727943A"/>
    <w:rsid w:val="495D59BA"/>
    <w:rsid w:val="4A913F5C"/>
    <w:rsid w:val="4A97627A"/>
    <w:rsid w:val="4C01901D"/>
    <w:rsid w:val="4C24D79E"/>
    <w:rsid w:val="4D71FE1D"/>
    <w:rsid w:val="4DD02801"/>
    <w:rsid w:val="4ED1DB0C"/>
    <w:rsid w:val="501854D2"/>
    <w:rsid w:val="50342055"/>
    <w:rsid w:val="5156EA7A"/>
    <w:rsid w:val="53824252"/>
    <w:rsid w:val="53E67DCE"/>
    <w:rsid w:val="55B1F4B8"/>
    <w:rsid w:val="55EFF2E9"/>
    <w:rsid w:val="5624C8EA"/>
    <w:rsid w:val="57D3451B"/>
    <w:rsid w:val="57E60D69"/>
    <w:rsid w:val="58B53C4D"/>
    <w:rsid w:val="59507604"/>
    <w:rsid w:val="5A10610F"/>
    <w:rsid w:val="5B9575E3"/>
    <w:rsid w:val="5E7A28C6"/>
    <w:rsid w:val="61E3FB78"/>
    <w:rsid w:val="62E5BFB9"/>
    <w:rsid w:val="62E729AF"/>
    <w:rsid w:val="65007D22"/>
    <w:rsid w:val="6669AD6B"/>
    <w:rsid w:val="675ABA71"/>
    <w:rsid w:val="6787DEE2"/>
    <w:rsid w:val="68B6EA5E"/>
    <w:rsid w:val="6B6658F5"/>
    <w:rsid w:val="6BECB66D"/>
    <w:rsid w:val="6BEEE82C"/>
    <w:rsid w:val="6C3B015D"/>
    <w:rsid w:val="6C4361C3"/>
    <w:rsid w:val="6C439A0C"/>
    <w:rsid w:val="6C8EC71A"/>
    <w:rsid w:val="6CD5ECA9"/>
    <w:rsid w:val="6F71BB8D"/>
    <w:rsid w:val="6FC99565"/>
    <w:rsid w:val="7050AAC4"/>
    <w:rsid w:val="72AC51C1"/>
    <w:rsid w:val="72CD2B22"/>
    <w:rsid w:val="73022ED4"/>
    <w:rsid w:val="731090C9"/>
    <w:rsid w:val="732F527E"/>
    <w:rsid w:val="73DF6158"/>
    <w:rsid w:val="74A8A88A"/>
    <w:rsid w:val="75999E5E"/>
    <w:rsid w:val="76218C23"/>
    <w:rsid w:val="76B0EFAE"/>
    <w:rsid w:val="76E2AF4F"/>
    <w:rsid w:val="77356EBF"/>
    <w:rsid w:val="7893FCE0"/>
    <w:rsid w:val="795FDA74"/>
    <w:rsid w:val="7A70CC0F"/>
    <w:rsid w:val="7A763414"/>
    <w:rsid w:val="7D2E5FAE"/>
    <w:rsid w:val="7D750231"/>
    <w:rsid w:val="7EBB976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574573"/>
  <w15:docId w15:val="{78C8118B-B09F-45D7-B5FC-7366B346C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46D2A"/>
  </w:style>
  <w:style w:type="paragraph" w:styleId="Antrat1">
    <w:name w:val="heading 1"/>
    <w:basedOn w:val="prastasis"/>
    <w:next w:val="prastasis"/>
    <w:link w:val="Antrat1Diagrama"/>
    <w:uiPriority w:val="9"/>
    <w:qFormat/>
    <w:rsid w:val="00A1158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Antrat2">
    <w:name w:val="heading 2"/>
    <w:aliases w:val="Title Header2"/>
    <w:basedOn w:val="prastasis"/>
    <w:next w:val="prastasis"/>
    <w:link w:val="Antrat2Diagrama"/>
    <w:uiPriority w:val="9"/>
    <w:unhideWhenUsed/>
    <w:qFormat/>
    <w:rsid w:val="00481155"/>
    <w:pPr>
      <w:keepNext/>
      <w:numPr>
        <w:numId w:val="1"/>
      </w:numPr>
      <w:tabs>
        <w:tab w:val="left" w:pos="426"/>
        <w:tab w:val="left" w:pos="1843"/>
      </w:tabs>
      <w:spacing w:before="100" w:beforeAutospacing="1"/>
      <w:jc w:val="center"/>
      <w:outlineLvl w:val="1"/>
    </w:pPr>
    <w:rPr>
      <w:rFonts w:ascii="Times New Roman" w:eastAsia="Times New Roman" w:hAnsi="Times New Roman" w:cs="Times New Roman"/>
      <w:iCs/>
      <w:caps/>
      <w:lang w:val="x-none" w:eastAsia="lt-LT"/>
    </w:rPr>
  </w:style>
  <w:style w:type="paragraph" w:styleId="Antrat3">
    <w:name w:val="heading 3"/>
    <w:basedOn w:val="prastasis"/>
    <w:next w:val="prastasis"/>
    <w:link w:val="Antrat3Diagrama"/>
    <w:uiPriority w:val="9"/>
    <w:unhideWhenUsed/>
    <w:qFormat/>
    <w:pPr>
      <w:keepNext/>
      <w:keepLines/>
      <w:spacing w:before="280" w:after="80"/>
      <w:outlineLvl w:val="2"/>
    </w:pPr>
    <w:rPr>
      <w:b/>
      <w:sz w:val="28"/>
      <w:szCs w:val="28"/>
    </w:rPr>
  </w:style>
  <w:style w:type="paragraph" w:styleId="Antrat4">
    <w:name w:val="heading 4"/>
    <w:basedOn w:val="prastasis"/>
    <w:next w:val="prastasis"/>
    <w:uiPriority w:val="9"/>
    <w:unhideWhenUsed/>
    <w:qFormat/>
    <w:pPr>
      <w:keepNext/>
      <w:keepLines/>
      <w:spacing w:before="240" w:after="40"/>
      <w:outlineLvl w:val="3"/>
    </w:pPr>
    <w:rPr>
      <w:b/>
      <w:sz w:val="24"/>
      <w:szCs w:val="24"/>
    </w:rPr>
  </w:style>
  <w:style w:type="paragraph" w:styleId="Antrat5">
    <w:name w:val="heading 5"/>
    <w:basedOn w:val="prastasis"/>
    <w:next w:val="prastasis"/>
    <w:uiPriority w:val="9"/>
    <w:semiHidden/>
    <w:unhideWhenUsed/>
    <w:qFormat/>
    <w:pPr>
      <w:keepNext/>
      <w:keepLines/>
      <w:spacing w:before="220" w:after="40"/>
      <w:outlineLvl w:val="4"/>
    </w:pPr>
    <w:rPr>
      <w:b/>
      <w:sz w:val="22"/>
      <w:szCs w:val="22"/>
    </w:rPr>
  </w:style>
  <w:style w:type="paragraph" w:styleId="Antrat6">
    <w:name w:val="heading 6"/>
    <w:basedOn w:val="prastasis"/>
    <w:next w:val="prastasis"/>
    <w:uiPriority w:val="9"/>
    <w:semiHidden/>
    <w:unhideWhenUsed/>
    <w:qFormat/>
    <w:pPr>
      <w:keepNext/>
      <w:keepLines/>
      <w:spacing w:before="200" w:after="40"/>
      <w:outlineLvl w:val="5"/>
    </w:pPr>
    <w:rPr>
      <w: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next w:val="prastasis"/>
    <w:uiPriority w:val="10"/>
    <w:qFormat/>
    <w:pPr>
      <w:keepNext/>
      <w:keepLines/>
      <w:spacing w:before="480" w:after="120"/>
    </w:pPr>
    <w:rPr>
      <w:b/>
      <w:sz w:val="72"/>
      <w:szCs w:val="72"/>
    </w:rPr>
  </w:style>
  <w:style w:type="paragraph" w:styleId="Antrats">
    <w:name w:val="header"/>
    <w:aliases w:val="Char,Viršutinis kolontitulas Diagrama1,Viršutinis kolontitulas Diagrama Diagrama1,Char Diagrama Diagrama1,Viršutinis kolontitulas Diagrama Diagrama Diagrama,Char Diagrama Diagrama Diagrama,Char Diagrama1,Char Diagrama"/>
    <w:basedOn w:val="prastasis"/>
    <w:link w:val="AntratsDiagrama"/>
    <w:uiPriority w:val="99"/>
    <w:unhideWhenUsed/>
    <w:rsid w:val="001501CC"/>
    <w:pPr>
      <w:tabs>
        <w:tab w:val="center" w:pos="4680"/>
        <w:tab w:val="right" w:pos="9360"/>
      </w:tabs>
    </w:pPr>
  </w:style>
  <w:style w:type="character" w:customStyle="1" w:styleId="AntratsDiagrama">
    <w:name w:val="Antraštės Diagrama"/>
    <w:aliases w:val="Char Diagrama2,Viršutinis kolontitulas Diagrama1 Diagrama,Viršutinis kolontitulas Diagrama Diagrama1 Diagrama,Char Diagrama Diagrama1 Diagrama,Viršutinis kolontitulas Diagrama Diagrama Diagrama Diagrama,Char Diagrama1 Diagrama"/>
    <w:basedOn w:val="Numatytasispastraiposriftas"/>
    <w:link w:val="Antrats"/>
    <w:uiPriority w:val="99"/>
    <w:rsid w:val="001501CC"/>
  </w:style>
  <w:style w:type="paragraph" w:styleId="Porat">
    <w:name w:val="footer"/>
    <w:basedOn w:val="prastasis"/>
    <w:link w:val="PoratDiagrama"/>
    <w:uiPriority w:val="99"/>
    <w:unhideWhenUsed/>
    <w:rsid w:val="001501CC"/>
    <w:pPr>
      <w:tabs>
        <w:tab w:val="center" w:pos="4680"/>
        <w:tab w:val="right" w:pos="9360"/>
      </w:tabs>
    </w:pPr>
  </w:style>
  <w:style w:type="character" w:customStyle="1" w:styleId="PoratDiagrama">
    <w:name w:val="Poraštė Diagrama"/>
    <w:basedOn w:val="Numatytasispastraiposriftas"/>
    <w:link w:val="Porat"/>
    <w:uiPriority w:val="99"/>
    <w:rsid w:val="001501CC"/>
  </w:style>
  <w:style w:type="character" w:styleId="Hipersaitas">
    <w:name w:val="Hyperlink"/>
    <w:aliases w:val="Alna"/>
    <w:uiPriority w:val="99"/>
    <w:unhideWhenUsed/>
    <w:rsid w:val="00BD45B3"/>
    <w:rPr>
      <w:color w:val="0000FF"/>
      <w:u w:val="single"/>
    </w:rPr>
  </w:style>
  <w:style w:type="character" w:styleId="Neapdorotaspaminjimas">
    <w:name w:val="Unresolved Mention"/>
    <w:uiPriority w:val="99"/>
    <w:semiHidden/>
    <w:unhideWhenUsed/>
    <w:rsid w:val="005219AE"/>
    <w:rPr>
      <w:color w:val="605E5C"/>
      <w:shd w:val="clear" w:color="auto" w:fill="E1DFDD"/>
    </w:rPr>
  </w:style>
  <w:style w:type="character" w:styleId="Komentaronuoroda">
    <w:name w:val="annotation reference"/>
    <w:uiPriority w:val="99"/>
    <w:semiHidden/>
    <w:unhideWhenUsed/>
    <w:rsid w:val="003F5679"/>
    <w:rPr>
      <w:sz w:val="16"/>
      <w:szCs w:val="16"/>
    </w:rPr>
  </w:style>
  <w:style w:type="paragraph" w:styleId="Komentarotekstas">
    <w:name w:val="annotation text"/>
    <w:basedOn w:val="prastasis"/>
    <w:link w:val="KomentarotekstasDiagrama"/>
    <w:uiPriority w:val="99"/>
    <w:unhideWhenUsed/>
    <w:rsid w:val="003F5679"/>
  </w:style>
  <w:style w:type="character" w:customStyle="1" w:styleId="KomentarotekstasDiagrama">
    <w:name w:val="Komentaro tekstas Diagrama"/>
    <w:basedOn w:val="Numatytasispastraiposriftas"/>
    <w:link w:val="Komentarotekstas"/>
    <w:uiPriority w:val="99"/>
    <w:rsid w:val="003F5679"/>
  </w:style>
  <w:style w:type="paragraph" w:styleId="Komentarotema">
    <w:name w:val="annotation subject"/>
    <w:basedOn w:val="Komentarotekstas"/>
    <w:next w:val="Komentarotekstas"/>
    <w:link w:val="KomentarotemaDiagrama"/>
    <w:uiPriority w:val="99"/>
    <w:semiHidden/>
    <w:unhideWhenUsed/>
    <w:rsid w:val="003F5679"/>
    <w:rPr>
      <w:b/>
      <w:bCs/>
    </w:rPr>
  </w:style>
  <w:style w:type="character" w:customStyle="1" w:styleId="KomentarotemaDiagrama">
    <w:name w:val="Komentaro tema Diagrama"/>
    <w:link w:val="Komentarotema"/>
    <w:uiPriority w:val="99"/>
    <w:semiHidden/>
    <w:rsid w:val="003F5679"/>
    <w:rPr>
      <w:b/>
      <w:bCs/>
    </w:rPr>
  </w:style>
  <w:style w:type="character" w:customStyle="1" w:styleId="Antrat2Diagrama">
    <w:name w:val="Antraštė 2 Diagrama"/>
    <w:aliases w:val="Title Header2 Diagrama"/>
    <w:link w:val="Antrat2"/>
    <w:uiPriority w:val="9"/>
    <w:rsid w:val="00481155"/>
    <w:rPr>
      <w:rFonts w:ascii="Times New Roman" w:eastAsia="Times New Roman" w:hAnsi="Times New Roman" w:cs="Times New Roman"/>
      <w:iCs/>
      <w:caps/>
      <w:lang w:val="x-none" w:eastAsia="lt-LT"/>
    </w:rPr>
  </w:style>
  <w:style w:type="numbering" w:customStyle="1" w:styleId="Punktai">
    <w:name w:val="Punktai"/>
    <w:rsid w:val="00481155"/>
  </w:style>
  <w:style w:type="paragraph" w:customStyle="1" w:styleId="ListParagraph1">
    <w:name w:val="List Paragraph1"/>
    <w:aliases w:val="List Paragraph,List Paragraph Red,Bullet EY,List Paragraph2,Numbering,ERP-List Paragraph,List Paragraph11,Sąrašo pastraipa.Bullet,Bullet,Table of contents numbered,Lentele,List Paragraph22,List Paragraph21,Paragraph,Buletai,lp1"/>
    <w:basedOn w:val="prastasis"/>
    <w:uiPriority w:val="1"/>
    <w:qFormat/>
    <w:rsid w:val="00481155"/>
    <w:pPr>
      <w:shd w:val="clear" w:color="auto" w:fill="FFFFFF"/>
      <w:tabs>
        <w:tab w:val="left" w:pos="426"/>
        <w:tab w:val="left" w:pos="1843"/>
      </w:tabs>
      <w:suppressAutoHyphens/>
      <w:autoSpaceDN w:val="0"/>
      <w:ind w:left="720"/>
      <w:contextualSpacing/>
      <w:jc w:val="center"/>
    </w:pPr>
    <w:rPr>
      <w:rFonts w:ascii="Times New Roman" w:hAnsi="Times New Roman" w:cs="Times New Roman"/>
      <w:lang w:eastAsia="lt-LT"/>
    </w:rPr>
  </w:style>
  <w:style w:type="character" w:customStyle="1" w:styleId="SraopastraipaDiagrama">
    <w:name w:val="Sąrašo pastraipa Diagrama"/>
    <w:aliases w:val="Bullet 1 Diagrama,Use Case List Paragraph Diagrama,List Paragraph111 Diagrama,Sąrašo pastraipa;Bullet Diagrama,Lente Diagrama"/>
    <w:link w:val="Sraopastraipa"/>
    <w:uiPriority w:val="99"/>
    <w:qFormat/>
    <w:locked/>
    <w:rsid w:val="00E72A77"/>
  </w:style>
  <w:style w:type="paragraph" w:styleId="Sraopastraipa">
    <w:name w:val="List Paragraph"/>
    <w:aliases w:val="Bullet 1,Use Case List Paragraph,List Paragraph111,Sąrašo pastraipa;Bullet,Lente"/>
    <w:basedOn w:val="prastasis"/>
    <w:link w:val="SraopastraipaDiagrama"/>
    <w:uiPriority w:val="99"/>
    <w:qFormat/>
    <w:rsid w:val="00E72A77"/>
    <w:pPr>
      <w:ind w:left="720"/>
    </w:pPr>
  </w:style>
  <w:style w:type="character" w:styleId="Grietas">
    <w:name w:val="Strong"/>
    <w:uiPriority w:val="22"/>
    <w:qFormat/>
    <w:rsid w:val="004C6DF1"/>
    <w:rPr>
      <w:b/>
      <w:bCs/>
    </w:rPr>
  </w:style>
  <w:style w:type="numbering" w:customStyle="1" w:styleId="List51">
    <w:name w:val="List 51"/>
    <w:basedOn w:val="Sraonra"/>
    <w:rsid w:val="006768FD"/>
    <w:pPr>
      <w:numPr>
        <w:numId w:val="7"/>
      </w:numPr>
    </w:pPr>
  </w:style>
  <w:style w:type="table" w:customStyle="1" w:styleId="TableGrid3">
    <w:name w:val="Table Grid3"/>
    <w:basedOn w:val="prastojilentel"/>
    <w:next w:val="Lentelstinklelis"/>
    <w:uiPriority w:val="39"/>
    <w:rsid w:val="006957CC"/>
    <w:rPr>
      <w:rFonts w:ascii="Times New Roman" w:eastAsia="Times New Roman" w:hAnsi="Times New Roman" w:cs="Times New Roman"/>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entelstinklelis">
    <w:name w:val="Table Grid"/>
    <w:basedOn w:val="prastojilentel"/>
    <w:uiPriority w:val="39"/>
    <w:rsid w:val="006957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numbering" w:customStyle="1" w:styleId="List511">
    <w:name w:val="List 511"/>
    <w:basedOn w:val="Sraonra"/>
    <w:rsid w:val="00B200AE"/>
  </w:style>
  <w:style w:type="paragraph" w:styleId="Paantrat">
    <w:name w:val="Subtitle"/>
    <w:basedOn w:val="prastasis"/>
    <w:next w:val="prastasis"/>
    <w:link w:val="PaantratDiagrama"/>
    <w:uiPriority w:val="11"/>
    <w:qFormat/>
    <w:pPr>
      <w:spacing w:after="240" w:line="276" w:lineRule="auto"/>
    </w:pPr>
    <w:rPr>
      <w:smallCaps/>
      <w:color w:val="404040"/>
      <w:sz w:val="28"/>
      <w:szCs w:val="28"/>
    </w:rPr>
  </w:style>
  <w:style w:type="character" w:customStyle="1" w:styleId="PaantratDiagrama">
    <w:name w:val="Paantraštė Diagrama"/>
    <w:link w:val="Paantrat"/>
    <w:uiPriority w:val="99"/>
    <w:rsid w:val="002118A4"/>
    <w:rPr>
      <w:caps/>
      <w:color w:val="404040"/>
      <w:spacing w:val="20"/>
      <w:sz w:val="28"/>
      <w:szCs w:val="28"/>
      <w:lang w:val="lt-LT" w:eastAsia="lt-LT"/>
    </w:rPr>
  </w:style>
  <w:style w:type="numbering" w:customStyle="1" w:styleId="List512">
    <w:name w:val="List 512"/>
    <w:basedOn w:val="Sraonra"/>
    <w:rsid w:val="002118A4"/>
  </w:style>
  <w:style w:type="paragraph" w:customStyle="1" w:styleId="Body">
    <w:name w:val="Body"/>
    <w:basedOn w:val="prastasis"/>
    <w:link w:val="BodyChar"/>
    <w:qFormat/>
    <w:rsid w:val="0080462E"/>
    <w:pPr>
      <w:spacing w:before="40" w:after="120"/>
    </w:pPr>
    <w:rPr>
      <w:rFonts w:ascii="Verdana" w:eastAsia="Times New Roman" w:hAnsi="Verdana" w:cs="Times New Roman"/>
      <w:color w:val="595959"/>
      <w:lang w:val="fr-FR"/>
    </w:rPr>
  </w:style>
  <w:style w:type="character" w:customStyle="1" w:styleId="BodyChar">
    <w:name w:val="Body Char"/>
    <w:link w:val="Body"/>
    <w:rsid w:val="0080462E"/>
    <w:rPr>
      <w:rFonts w:ascii="Verdana" w:eastAsia="Times New Roman" w:hAnsi="Verdana" w:cs="Times New Roman"/>
      <w:color w:val="595959"/>
      <w:lang w:val="fr-FR"/>
    </w:rPr>
  </w:style>
  <w:style w:type="paragraph" w:customStyle="1" w:styleId="Default">
    <w:name w:val="Default"/>
    <w:rsid w:val="00723699"/>
    <w:pPr>
      <w:autoSpaceDE w:val="0"/>
      <w:autoSpaceDN w:val="0"/>
      <w:adjustRightInd w:val="0"/>
    </w:pPr>
    <w:rPr>
      <w:rFonts w:ascii="Times New Roman" w:hAnsi="Times New Roman" w:cs="Times New Roman"/>
      <w:color w:val="000000"/>
      <w:sz w:val="24"/>
      <w:szCs w:val="24"/>
    </w:rPr>
  </w:style>
  <w:style w:type="paragraph" w:styleId="Pataisymai">
    <w:name w:val="Revision"/>
    <w:hidden/>
    <w:uiPriority w:val="99"/>
    <w:semiHidden/>
    <w:rsid w:val="0091192F"/>
  </w:style>
  <w:style w:type="character" w:styleId="Perirtashipersaitas">
    <w:name w:val="FollowedHyperlink"/>
    <w:basedOn w:val="Numatytasispastraiposriftas"/>
    <w:uiPriority w:val="99"/>
    <w:semiHidden/>
    <w:unhideWhenUsed/>
    <w:rsid w:val="00020EEF"/>
    <w:rPr>
      <w:color w:val="954F72" w:themeColor="followedHyperlink"/>
      <w:u w:val="single"/>
    </w:rPr>
  </w:style>
  <w:style w:type="paragraph" w:styleId="Turinys2">
    <w:name w:val="toc 2"/>
    <w:basedOn w:val="prastasis"/>
    <w:next w:val="prastasis"/>
    <w:autoRedefine/>
    <w:uiPriority w:val="39"/>
    <w:unhideWhenUsed/>
    <w:rsid w:val="0052454F"/>
    <w:pPr>
      <w:tabs>
        <w:tab w:val="left" w:pos="880"/>
        <w:tab w:val="right" w:leader="dot" w:pos="9904"/>
      </w:tabs>
      <w:spacing w:after="100"/>
      <w:ind w:left="426"/>
    </w:pPr>
  </w:style>
  <w:style w:type="character" w:customStyle="1" w:styleId="Antrat1Diagrama">
    <w:name w:val="Antraštė 1 Diagrama"/>
    <w:basedOn w:val="Numatytasispastraiposriftas"/>
    <w:link w:val="Antrat1"/>
    <w:uiPriority w:val="9"/>
    <w:rsid w:val="00A11582"/>
    <w:rPr>
      <w:rFonts w:asciiTheme="majorHAnsi" w:eastAsiaTheme="majorEastAsia" w:hAnsiTheme="majorHAnsi" w:cstheme="majorBidi"/>
      <w:color w:val="2F5496" w:themeColor="accent1" w:themeShade="BF"/>
      <w:sz w:val="32"/>
      <w:szCs w:val="32"/>
    </w:rPr>
  </w:style>
  <w:style w:type="paragraph" w:styleId="Turinioantrat">
    <w:name w:val="TOC Heading"/>
    <w:basedOn w:val="Antrat1"/>
    <w:next w:val="prastasis"/>
    <w:uiPriority w:val="39"/>
    <w:unhideWhenUsed/>
    <w:qFormat/>
    <w:rsid w:val="00A11582"/>
    <w:pPr>
      <w:spacing w:line="259" w:lineRule="auto"/>
      <w:outlineLvl w:val="9"/>
    </w:pPr>
  </w:style>
  <w:style w:type="paragraph" w:styleId="Turinys1">
    <w:name w:val="toc 1"/>
    <w:basedOn w:val="prastasis"/>
    <w:next w:val="prastasis"/>
    <w:autoRedefine/>
    <w:uiPriority w:val="39"/>
    <w:unhideWhenUsed/>
    <w:rsid w:val="00A11582"/>
    <w:pPr>
      <w:spacing w:after="100"/>
    </w:pPr>
  </w:style>
  <w:style w:type="table" w:customStyle="1" w:styleId="3">
    <w:name w:val="3"/>
    <w:basedOn w:val="prastojilentel"/>
    <w:tblPr>
      <w:tblStyleRowBandSize w:val="1"/>
      <w:tblStyleColBandSize w:val="1"/>
      <w:tblCellMar>
        <w:left w:w="10" w:type="dxa"/>
        <w:right w:w="10" w:type="dxa"/>
      </w:tblCellMar>
    </w:tblPr>
  </w:style>
  <w:style w:type="table" w:customStyle="1" w:styleId="2">
    <w:name w:val="2"/>
    <w:basedOn w:val="prastojilentel"/>
    <w:tblPr>
      <w:tblStyleRowBandSize w:val="1"/>
      <w:tblStyleColBandSize w:val="1"/>
      <w:tblCellMar>
        <w:left w:w="115" w:type="dxa"/>
        <w:right w:w="115" w:type="dxa"/>
      </w:tblCellMar>
    </w:tblPr>
  </w:style>
  <w:style w:type="table" w:customStyle="1" w:styleId="1">
    <w:name w:val="1"/>
    <w:basedOn w:val="prastojilentel"/>
    <w:tblPr>
      <w:tblStyleRowBandSize w:val="1"/>
      <w:tblStyleColBandSize w:val="1"/>
      <w:tblCellMar>
        <w:left w:w="115" w:type="dxa"/>
        <w:right w:w="115" w:type="dxa"/>
      </w:tblCellMar>
    </w:tblPr>
  </w:style>
  <w:style w:type="paragraph" w:styleId="Sraassuenkleliais">
    <w:name w:val="List Bullet"/>
    <w:basedOn w:val="prastasis"/>
    <w:rsid w:val="000E2CD7"/>
    <w:pPr>
      <w:numPr>
        <w:numId w:val="3"/>
      </w:numPr>
      <w:tabs>
        <w:tab w:val="clear" w:pos="283"/>
        <w:tab w:val="num" w:pos="567"/>
      </w:tabs>
      <w:spacing w:before="40" w:after="40"/>
      <w:ind w:left="568" w:hanging="284"/>
    </w:pPr>
    <w:rPr>
      <w:rFonts w:ascii="Verdana" w:eastAsia="Times New Roman" w:hAnsi="Verdana" w:cs="Times New Roman"/>
      <w:color w:val="595959" w:themeColor="text1" w:themeTint="A6"/>
      <w:lang w:val="fr-FR"/>
    </w:rPr>
  </w:style>
  <w:style w:type="paragraph" w:styleId="Betarp">
    <w:name w:val="No Spacing"/>
    <w:link w:val="BetarpDiagrama"/>
    <w:uiPriority w:val="1"/>
    <w:qFormat/>
    <w:rsid w:val="002023A1"/>
    <w:rPr>
      <w:rFonts w:asciiTheme="minorHAnsi" w:eastAsiaTheme="minorEastAsia" w:hAnsiTheme="minorHAnsi" w:cstheme="minorBidi"/>
      <w:sz w:val="21"/>
      <w:szCs w:val="21"/>
      <w:lang w:eastAsia="lt-LT"/>
    </w:rPr>
  </w:style>
  <w:style w:type="character" w:customStyle="1" w:styleId="BetarpDiagrama">
    <w:name w:val="Be tarpų Diagrama"/>
    <w:basedOn w:val="Numatytasispastraiposriftas"/>
    <w:link w:val="Betarp"/>
    <w:uiPriority w:val="1"/>
    <w:rsid w:val="002023A1"/>
    <w:rPr>
      <w:rFonts w:asciiTheme="minorHAnsi" w:eastAsiaTheme="minorEastAsia" w:hAnsiTheme="minorHAnsi" w:cstheme="minorBidi"/>
      <w:sz w:val="21"/>
      <w:szCs w:val="21"/>
      <w:lang w:eastAsia="lt-LT"/>
    </w:rPr>
  </w:style>
  <w:style w:type="paragraph" w:styleId="prastasiniatinklio">
    <w:name w:val="Normal (Web)"/>
    <w:basedOn w:val="prastasis"/>
    <w:uiPriority w:val="99"/>
    <w:unhideWhenUsed/>
    <w:rsid w:val="007C51C4"/>
    <w:pPr>
      <w:spacing w:before="100" w:beforeAutospacing="1" w:after="100" w:afterAutospacing="1"/>
    </w:pPr>
    <w:rPr>
      <w:rFonts w:ascii="Times New Roman" w:eastAsia="Times New Roman" w:hAnsi="Times New Roman" w:cs="Times New Roman"/>
      <w:sz w:val="24"/>
      <w:szCs w:val="24"/>
      <w:lang w:val="en-US"/>
    </w:rPr>
  </w:style>
  <w:style w:type="paragraph" w:styleId="Turinys3">
    <w:name w:val="toc 3"/>
    <w:basedOn w:val="prastasis"/>
    <w:next w:val="prastasis"/>
    <w:autoRedefine/>
    <w:uiPriority w:val="39"/>
    <w:unhideWhenUsed/>
    <w:rsid w:val="00693D7D"/>
    <w:pPr>
      <w:tabs>
        <w:tab w:val="left" w:pos="426"/>
        <w:tab w:val="left" w:pos="851"/>
        <w:tab w:val="right" w:leader="dot" w:pos="9904"/>
      </w:tabs>
      <w:spacing w:after="100"/>
      <w:ind w:left="426"/>
    </w:pPr>
  </w:style>
  <w:style w:type="paragraph" w:styleId="Puslapioinaostekstas">
    <w:name w:val="footnote text"/>
    <w:basedOn w:val="prastasis"/>
    <w:link w:val="PuslapioinaostekstasDiagrama"/>
    <w:unhideWhenUsed/>
    <w:rsid w:val="00235609"/>
  </w:style>
  <w:style w:type="character" w:customStyle="1" w:styleId="PuslapioinaostekstasDiagrama">
    <w:name w:val="Puslapio išnašos tekstas Diagrama"/>
    <w:basedOn w:val="Numatytasispastraiposriftas"/>
    <w:link w:val="Puslapioinaostekstas"/>
    <w:rsid w:val="00235609"/>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nhideWhenUsed/>
    <w:rsid w:val="00235609"/>
    <w:rPr>
      <w:vertAlign w:val="superscript"/>
    </w:rPr>
  </w:style>
  <w:style w:type="paragraph" w:customStyle="1" w:styleId="Body2">
    <w:name w:val="Body 2"/>
    <w:rsid w:val="00F02908"/>
    <w:pPr>
      <w:suppressAutoHyphens/>
      <w:spacing w:after="40"/>
      <w:jc w:val="both"/>
    </w:pPr>
    <w:rPr>
      <w:rFonts w:ascii="Times New Roman" w:eastAsia="Arial Unicode MS" w:hAnsi="Times New Roman" w:cs="Arial Unicode MS"/>
      <w:color w:val="000000"/>
      <w:sz w:val="21"/>
      <w:szCs w:val="21"/>
      <w:lang w:val="en-US"/>
    </w:rPr>
  </w:style>
  <w:style w:type="character" w:customStyle="1" w:styleId="Antrat3Diagrama">
    <w:name w:val="Antraštė 3 Diagrama"/>
    <w:basedOn w:val="Numatytasispastraiposriftas"/>
    <w:link w:val="Antrat3"/>
    <w:uiPriority w:val="9"/>
    <w:rsid w:val="00025D5C"/>
    <w:rPr>
      <w:b/>
      <w:sz w:val="28"/>
      <w:szCs w:val="28"/>
    </w:rPr>
  </w:style>
  <w:style w:type="character" w:styleId="Paminjimas">
    <w:name w:val="Mention"/>
    <w:basedOn w:val="Numatytasispastraiposriftas"/>
    <w:uiPriority w:val="99"/>
    <w:unhideWhenUsed/>
    <w:rPr>
      <w:color w:val="2B579A"/>
      <w:shd w:val="clear" w:color="auto" w:fill="E6E6E6"/>
    </w:rPr>
  </w:style>
  <w:style w:type="paragraph" w:customStyle="1" w:styleId="BodyA">
    <w:name w:val="Body A"/>
    <w:rsid w:val="00E4762F"/>
    <w:pPr>
      <w:pBdr>
        <w:top w:val="nil"/>
        <w:left w:val="nil"/>
        <w:bottom w:val="nil"/>
        <w:right w:val="nil"/>
        <w:between w:val="nil"/>
        <w:bar w:val="nil"/>
      </w:pBdr>
      <w:spacing w:line="312" w:lineRule="auto"/>
    </w:pPr>
    <w:rPr>
      <w:rFonts w:ascii="Helvetica Neue Light" w:eastAsia="Helvetica Neue Light" w:hAnsi="Helvetica Neue Light" w:cs="Helvetica Neue Light"/>
      <w:color w:val="000000"/>
      <w:u w:color="000000"/>
      <w:bdr w:val="nil"/>
      <w:lang w:val="en-US" w:eastAsia="en-GB"/>
      <w14:textOutline w14:w="12700" w14:cap="flat" w14:cmpd="sng" w14:algn="ctr">
        <w14:noFill/>
        <w14:prstDash w14:val="solid"/>
        <w14:miter w14:lim="400000"/>
      </w14:textOutline>
    </w:rPr>
  </w:style>
  <w:style w:type="paragraph" w:styleId="Pagrindiniotekstotrauka2">
    <w:name w:val="Body Text Indent 2"/>
    <w:basedOn w:val="prastasis"/>
    <w:link w:val="Pagrindiniotekstotrauka2Diagrama"/>
    <w:rsid w:val="00E4762F"/>
    <w:pPr>
      <w:suppressAutoHyphens/>
      <w:ind w:firstLine="720"/>
      <w:jc w:val="both"/>
    </w:pPr>
    <w:rPr>
      <w:rFonts w:ascii="Times New Roman" w:eastAsia="Times New Roman" w:hAnsi="Times New Roman" w:cs="Times New Roman"/>
      <w:iCs/>
      <w:sz w:val="24"/>
      <w:lang w:eastAsia="ar-SA"/>
    </w:rPr>
  </w:style>
  <w:style w:type="character" w:customStyle="1" w:styleId="Pagrindiniotekstotrauka2Diagrama">
    <w:name w:val="Pagrindinio teksto įtrauka 2 Diagrama"/>
    <w:basedOn w:val="Numatytasispastraiposriftas"/>
    <w:link w:val="Pagrindiniotekstotrauka2"/>
    <w:rsid w:val="00E4762F"/>
    <w:rPr>
      <w:rFonts w:ascii="Times New Roman" w:eastAsia="Times New Roman" w:hAnsi="Times New Roman" w:cs="Times New Roman"/>
      <w:iCs/>
      <w:sz w:val="24"/>
      <w:lang w:eastAsia="ar-SA"/>
    </w:rPr>
  </w:style>
  <w:style w:type="character" w:customStyle="1" w:styleId="cf01">
    <w:name w:val="cf01"/>
    <w:basedOn w:val="Numatytasispastraiposriftas"/>
    <w:rsid w:val="00BB473B"/>
    <w:rPr>
      <w:rFonts w:ascii="Segoe UI" w:hAnsi="Segoe UI" w:cs="Segoe UI" w:hint="default"/>
      <w:sz w:val="18"/>
      <w:szCs w:val="18"/>
    </w:rPr>
  </w:style>
  <w:style w:type="paragraph" w:customStyle="1" w:styleId="pf0">
    <w:name w:val="pf0"/>
    <w:basedOn w:val="prastasis"/>
    <w:rsid w:val="00116D5E"/>
    <w:pPr>
      <w:spacing w:before="100" w:beforeAutospacing="1" w:after="100" w:afterAutospacing="1"/>
    </w:pPr>
    <w:rPr>
      <w:rFonts w:ascii="Times New Roman" w:eastAsia="Times New Roman" w:hAnsi="Times New Roman" w:cs="Times New Roman"/>
      <w:sz w:val="24"/>
      <w:szCs w:val="24"/>
      <w:lang w:eastAsia="lt-LT"/>
    </w:rPr>
  </w:style>
  <w:style w:type="character" w:customStyle="1" w:styleId="cf11">
    <w:name w:val="cf11"/>
    <w:basedOn w:val="Numatytasispastraiposriftas"/>
    <w:rsid w:val="000446B9"/>
    <w:rPr>
      <w:rFonts w:ascii="Segoe UI" w:hAnsi="Segoe UI" w:cs="Segoe UI" w:hint="default"/>
      <w:sz w:val="18"/>
      <w:szCs w:val="18"/>
    </w:rPr>
  </w:style>
  <w:style w:type="character" w:customStyle="1" w:styleId="cf21">
    <w:name w:val="cf21"/>
    <w:basedOn w:val="Numatytasispastraiposriftas"/>
    <w:rsid w:val="000446B9"/>
    <w:rPr>
      <w:rFonts w:ascii="Segoe UI" w:hAnsi="Segoe UI" w:cs="Segoe UI" w:hint="default"/>
      <w:i/>
      <w:iCs/>
      <w:sz w:val="18"/>
      <w:szCs w:val="18"/>
    </w:rPr>
  </w:style>
  <w:style w:type="character" w:customStyle="1" w:styleId="cf41">
    <w:name w:val="cf41"/>
    <w:basedOn w:val="Numatytasispastraiposriftas"/>
    <w:rsid w:val="000446B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6025">
      <w:bodyDiv w:val="1"/>
      <w:marLeft w:val="0"/>
      <w:marRight w:val="0"/>
      <w:marTop w:val="0"/>
      <w:marBottom w:val="0"/>
      <w:divBdr>
        <w:top w:val="none" w:sz="0" w:space="0" w:color="auto"/>
        <w:left w:val="none" w:sz="0" w:space="0" w:color="auto"/>
        <w:bottom w:val="none" w:sz="0" w:space="0" w:color="auto"/>
        <w:right w:val="none" w:sz="0" w:space="0" w:color="auto"/>
      </w:divBdr>
    </w:div>
    <w:div w:id="149685844">
      <w:bodyDiv w:val="1"/>
      <w:marLeft w:val="0"/>
      <w:marRight w:val="0"/>
      <w:marTop w:val="0"/>
      <w:marBottom w:val="0"/>
      <w:divBdr>
        <w:top w:val="none" w:sz="0" w:space="0" w:color="auto"/>
        <w:left w:val="none" w:sz="0" w:space="0" w:color="auto"/>
        <w:bottom w:val="none" w:sz="0" w:space="0" w:color="auto"/>
        <w:right w:val="none" w:sz="0" w:space="0" w:color="auto"/>
      </w:divBdr>
    </w:div>
    <w:div w:id="206264271">
      <w:bodyDiv w:val="1"/>
      <w:marLeft w:val="0"/>
      <w:marRight w:val="0"/>
      <w:marTop w:val="0"/>
      <w:marBottom w:val="0"/>
      <w:divBdr>
        <w:top w:val="none" w:sz="0" w:space="0" w:color="auto"/>
        <w:left w:val="none" w:sz="0" w:space="0" w:color="auto"/>
        <w:bottom w:val="none" w:sz="0" w:space="0" w:color="auto"/>
        <w:right w:val="none" w:sz="0" w:space="0" w:color="auto"/>
      </w:divBdr>
    </w:div>
    <w:div w:id="315651021">
      <w:bodyDiv w:val="1"/>
      <w:marLeft w:val="0"/>
      <w:marRight w:val="0"/>
      <w:marTop w:val="0"/>
      <w:marBottom w:val="0"/>
      <w:divBdr>
        <w:top w:val="none" w:sz="0" w:space="0" w:color="auto"/>
        <w:left w:val="none" w:sz="0" w:space="0" w:color="auto"/>
        <w:bottom w:val="none" w:sz="0" w:space="0" w:color="auto"/>
        <w:right w:val="none" w:sz="0" w:space="0" w:color="auto"/>
      </w:divBdr>
    </w:div>
    <w:div w:id="443965795">
      <w:bodyDiv w:val="1"/>
      <w:marLeft w:val="0"/>
      <w:marRight w:val="0"/>
      <w:marTop w:val="0"/>
      <w:marBottom w:val="0"/>
      <w:divBdr>
        <w:top w:val="none" w:sz="0" w:space="0" w:color="auto"/>
        <w:left w:val="none" w:sz="0" w:space="0" w:color="auto"/>
        <w:bottom w:val="none" w:sz="0" w:space="0" w:color="auto"/>
        <w:right w:val="none" w:sz="0" w:space="0" w:color="auto"/>
      </w:divBdr>
    </w:div>
    <w:div w:id="584996162">
      <w:bodyDiv w:val="1"/>
      <w:marLeft w:val="0"/>
      <w:marRight w:val="0"/>
      <w:marTop w:val="0"/>
      <w:marBottom w:val="0"/>
      <w:divBdr>
        <w:top w:val="none" w:sz="0" w:space="0" w:color="auto"/>
        <w:left w:val="none" w:sz="0" w:space="0" w:color="auto"/>
        <w:bottom w:val="none" w:sz="0" w:space="0" w:color="auto"/>
        <w:right w:val="none" w:sz="0" w:space="0" w:color="auto"/>
      </w:divBdr>
    </w:div>
    <w:div w:id="1148328940">
      <w:bodyDiv w:val="1"/>
      <w:marLeft w:val="0"/>
      <w:marRight w:val="0"/>
      <w:marTop w:val="0"/>
      <w:marBottom w:val="0"/>
      <w:divBdr>
        <w:top w:val="none" w:sz="0" w:space="0" w:color="auto"/>
        <w:left w:val="none" w:sz="0" w:space="0" w:color="auto"/>
        <w:bottom w:val="none" w:sz="0" w:space="0" w:color="auto"/>
        <w:right w:val="none" w:sz="0" w:space="0" w:color="auto"/>
      </w:divBdr>
    </w:div>
    <w:div w:id="1367951749">
      <w:bodyDiv w:val="1"/>
      <w:marLeft w:val="0"/>
      <w:marRight w:val="0"/>
      <w:marTop w:val="0"/>
      <w:marBottom w:val="0"/>
      <w:divBdr>
        <w:top w:val="none" w:sz="0" w:space="0" w:color="auto"/>
        <w:left w:val="none" w:sz="0" w:space="0" w:color="auto"/>
        <w:bottom w:val="none" w:sz="0" w:space="0" w:color="auto"/>
        <w:right w:val="none" w:sz="0" w:space="0" w:color="auto"/>
      </w:divBdr>
    </w:div>
    <w:div w:id="1483548518">
      <w:bodyDiv w:val="1"/>
      <w:marLeft w:val="0"/>
      <w:marRight w:val="0"/>
      <w:marTop w:val="0"/>
      <w:marBottom w:val="0"/>
      <w:divBdr>
        <w:top w:val="none" w:sz="0" w:space="0" w:color="auto"/>
        <w:left w:val="none" w:sz="0" w:space="0" w:color="auto"/>
        <w:bottom w:val="none" w:sz="0" w:space="0" w:color="auto"/>
        <w:right w:val="none" w:sz="0" w:space="0" w:color="auto"/>
      </w:divBdr>
    </w:div>
    <w:div w:id="1537886386">
      <w:bodyDiv w:val="1"/>
      <w:marLeft w:val="0"/>
      <w:marRight w:val="0"/>
      <w:marTop w:val="0"/>
      <w:marBottom w:val="0"/>
      <w:divBdr>
        <w:top w:val="none" w:sz="0" w:space="0" w:color="auto"/>
        <w:left w:val="none" w:sz="0" w:space="0" w:color="auto"/>
        <w:bottom w:val="none" w:sz="0" w:space="0" w:color="auto"/>
        <w:right w:val="none" w:sz="0" w:space="0" w:color="auto"/>
      </w:divBdr>
    </w:div>
    <w:div w:id="1574076229">
      <w:bodyDiv w:val="1"/>
      <w:marLeft w:val="0"/>
      <w:marRight w:val="0"/>
      <w:marTop w:val="0"/>
      <w:marBottom w:val="0"/>
      <w:divBdr>
        <w:top w:val="none" w:sz="0" w:space="0" w:color="auto"/>
        <w:left w:val="none" w:sz="0" w:space="0" w:color="auto"/>
        <w:bottom w:val="none" w:sz="0" w:space="0" w:color="auto"/>
        <w:right w:val="none" w:sz="0" w:space="0" w:color="auto"/>
      </w:divBdr>
    </w:div>
    <w:div w:id="1598489119">
      <w:bodyDiv w:val="1"/>
      <w:marLeft w:val="0"/>
      <w:marRight w:val="0"/>
      <w:marTop w:val="0"/>
      <w:marBottom w:val="0"/>
      <w:divBdr>
        <w:top w:val="none" w:sz="0" w:space="0" w:color="auto"/>
        <w:left w:val="none" w:sz="0" w:space="0" w:color="auto"/>
        <w:bottom w:val="none" w:sz="0" w:space="0" w:color="auto"/>
        <w:right w:val="none" w:sz="0" w:space="0" w:color="auto"/>
      </w:divBdr>
    </w:div>
    <w:div w:id="1765564095">
      <w:bodyDiv w:val="1"/>
      <w:marLeft w:val="0"/>
      <w:marRight w:val="0"/>
      <w:marTop w:val="0"/>
      <w:marBottom w:val="0"/>
      <w:divBdr>
        <w:top w:val="none" w:sz="0" w:space="0" w:color="auto"/>
        <w:left w:val="none" w:sz="0" w:space="0" w:color="auto"/>
        <w:bottom w:val="none" w:sz="0" w:space="0" w:color="auto"/>
        <w:right w:val="none" w:sz="0" w:space="0" w:color="auto"/>
      </w:divBdr>
    </w:div>
    <w:div w:id="1802571891">
      <w:bodyDiv w:val="1"/>
      <w:marLeft w:val="0"/>
      <w:marRight w:val="0"/>
      <w:marTop w:val="0"/>
      <w:marBottom w:val="0"/>
      <w:divBdr>
        <w:top w:val="none" w:sz="0" w:space="0" w:color="auto"/>
        <w:left w:val="none" w:sz="0" w:space="0" w:color="auto"/>
        <w:bottom w:val="none" w:sz="0" w:space="0" w:color="auto"/>
        <w:right w:val="none" w:sz="0" w:space="0" w:color="auto"/>
      </w:divBdr>
    </w:div>
    <w:div w:id="1874461847">
      <w:bodyDiv w:val="1"/>
      <w:marLeft w:val="0"/>
      <w:marRight w:val="0"/>
      <w:marTop w:val="0"/>
      <w:marBottom w:val="0"/>
      <w:divBdr>
        <w:top w:val="none" w:sz="0" w:space="0" w:color="auto"/>
        <w:left w:val="none" w:sz="0" w:space="0" w:color="auto"/>
        <w:bottom w:val="none" w:sz="0" w:space="0" w:color="auto"/>
        <w:right w:val="none" w:sz="0" w:space="0" w:color="auto"/>
      </w:divBdr>
    </w:div>
    <w:div w:id="20893831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eur-lex.europa.eu/legal-content/LIT/TXT/?uri=CELEX:32013L0034&amp;locale=l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fiIxymP0YPdMNeL3PjG4Vt2GDaA==">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</go:docsCustomData>
</go:gDocsCustomXmlDataStorage>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6" ma:contentTypeDescription="Create a new document." ma:contentTypeScope="" ma:versionID="c58766dae05a811aa5fad007403c70d3">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2e6d89eb4ab512a8cf3bf6c905ba6076"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D4737D7-6E5D-4682-AECA-E74A64BE0363}">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2BF7B4B6-871C-4CF8-846A-37016D689D74}">
  <ds:schemaRefs>
    <ds:schemaRef ds:uri="http://schemas.openxmlformats.org/officeDocument/2006/bibliography"/>
  </ds:schemaRefs>
</ds:datastoreItem>
</file>

<file path=customXml/itemProps4.xml><?xml version="1.0" encoding="utf-8"?>
<ds:datastoreItem xmlns:ds="http://schemas.openxmlformats.org/officeDocument/2006/customXml" ds:itemID="{C9E83318-28F6-4880-A19A-FEE03BD3F848}">
  <ds:schemaRefs>
    <ds:schemaRef ds:uri="http://schemas.microsoft.com/sharepoint/v3/contenttype/forms"/>
  </ds:schemaRefs>
</ds:datastoreItem>
</file>

<file path=customXml/itemProps5.xml><?xml version="1.0" encoding="utf-8"?>
<ds:datastoreItem xmlns:ds="http://schemas.openxmlformats.org/officeDocument/2006/customXml" ds:itemID="{F262C0C7-65CA-4434-8031-821AEFBB15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7365</TotalTime>
  <Pages>2</Pages>
  <Words>953</Words>
  <Characters>5436</Characters>
  <Application>Microsoft Office Word</Application>
  <DocSecurity>0</DocSecurity>
  <Lines>45</Lines>
  <Paragraphs>12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6377</CharactersWithSpaces>
  <SharedDoc>false</SharedDoc>
  <HLinks>
    <vt:vector size="300" baseType="variant">
      <vt:variant>
        <vt:i4>5636164</vt:i4>
      </vt:variant>
      <vt:variant>
        <vt:i4>216</vt:i4>
      </vt:variant>
      <vt:variant>
        <vt:i4>0</vt:i4>
      </vt:variant>
      <vt:variant>
        <vt:i4>5</vt:i4>
      </vt:variant>
      <vt:variant>
        <vt:lpwstr>https://www.e-tar.lt/portal/lt/legalAct/674ebaf05d7111e79198ffdb108a3753/asr</vt:lpwstr>
      </vt:variant>
      <vt:variant>
        <vt:lpwstr/>
      </vt:variant>
      <vt:variant>
        <vt:i4>458837</vt:i4>
      </vt:variant>
      <vt:variant>
        <vt:i4>213</vt:i4>
      </vt:variant>
      <vt:variant>
        <vt:i4>0</vt:i4>
      </vt:variant>
      <vt:variant>
        <vt:i4>5</vt:i4>
      </vt:variant>
      <vt:variant>
        <vt:lpwstr>https://www.registrucentras.lt/jar/p/</vt:lpwstr>
      </vt:variant>
      <vt:variant>
        <vt:lpwstr/>
      </vt:variant>
      <vt:variant>
        <vt:i4>1048595</vt:i4>
      </vt:variant>
      <vt:variant>
        <vt:i4>210</vt:i4>
      </vt:variant>
      <vt:variant>
        <vt:i4>0</vt:i4>
      </vt:variant>
      <vt:variant>
        <vt:i4>5</vt:i4>
      </vt:variant>
      <vt:variant>
        <vt:lpwstr>https://kt.gov.lt/lt/atviri-duomenys/diskvalifikavimas-is-viesuju-pirkimu</vt:lpwstr>
      </vt:variant>
      <vt:variant>
        <vt:lpwstr/>
      </vt:variant>
      <vt:variant>
        <vt:i4>1310807</vt:i4>
      </vt:variant>
      <vt:variant>
        <vt:i4>207</vt:i4>
      </vt:variant>
      <vt:variant>
        <vt:i4>0</vt:i4>
      </vt:variant>
      <vt:variant>
        <vt:i4>5</vt:i4>
      </vt:variant>
      <vt:variant>
        <vt:lpwstr>https://www.vmi.lt/evmi/mokesciu-moketoju-informacija</vt:lpwstr>
      </vt:variant>
      <vt:variant>
        <vt:lpwstr/>
      </vt:variant>
      <vt:variant>
        <vt:i4>3211373</vt:i4>
      </vt:variant>
      <vt:variant>
        <vt:i4>204</vt:i4>
      </vt:variant>
      <vt:variant>
        <vt:i4>0</vt:i4>
      </vt:variant>
      <vt:variant>
        <vt:i4>5</vt:i4>
      </vt:variant>
      <vt:variant>
        <vt:lpwstr>https://vpt.lrv.lt/lt/naujienos-3/finansiniu-ataskaitu-nepateikimas-gali-tapti-kliutimi-dalyvauti-viesuosiuose-pirkimuose/</vt:lpwstr>
      </vt:variant>
      <vt:variant>
        <vt:lpwstr/>
      </vt:variant>
      <vt:variant>
        <vt:i4>458837</vt:i4>
      </vt:variant>
      <vt:variant>
        <vt:i4>201</vt:i4>
      </vt:variant>
      <vt:variant>
        <vt:i4>0</vt:i4>
      </vt:variant>
      <vt:variant>
        <vt:i4>5</vt:i4>
      </vt:variant>
      <vt:variant>
        <vt:lpwstr>https://www.registrucentras.lt/jar/p/</vt:lpwstr>
      </vt:variant>
      <vt:variant>
        <vt:lpwstr/>
      </vt:variant>
      <vt:variant>
        <vt:i4>3670066</vt:i4>
      </vt:variant>
      <vt:variant>
        <vt:i4>198</vt:i4>
      </vt:variant>
      <vt:variant>
        <vt:i4>0</vt:i4>
      </vt:variant>
      <vt:variant>
        <vt:i4>5</vt:i4>
      </vt:variant>
      <vt:variant>
        <vt:lpwstr>https://vpt.lrv.lt/lt/pasalinimo-pagrindai-1/nepatikimu-koncesininku-sarasas-1/nepatikimu-koncesininku-sarasas/</vt:lpwstr>
      </vt:variant>
      <vt:variant>
        <vt:lpwstr/>
      </vt:variant>
      <vt:variant>
        <vt:i4>7209067</vt:i4>
      </vt:variant>
      <vt:variant>
        <vt:i4>195</vt:i4>
      </vt:variant>
      <vt:variant>
        <vt:i4>0</vt:i4>
      </vt:variant>
      <vt:variant>
        <vt:i4>5</vt:i4>
      </vt:variant>
      <vt:variant>
        <vt:lpwstr>https://vpt.lrv.lt/lt/nuorodos/kiti-duomenys/powerbi/nepatikimi-tiekejai-1/</vt:lpwstr>
      </vt:variant>
      <vt:variant>
        <vt:lpwstr/>
      </vt:variant>
      <vt:variant>
        <vt:i4>1572875</vt:i4>
      </vt:variant>
      <vt:variant>
        <vt:i4>192</vt:i4>
      </vt:variant>
      <vt:variant>
        <vt:i4>0</vt:i4>
      </vt:variant>
      <vt:variant>
        <vt:i4>5</vt:i4>
      </vt:variant>
      <vt:variant>
        <vt:lpwstr>https://vpt.lrv.lt/lt/nuorodos/kiti-duomenys/powerbi/melaginga-informacija-pateikusiu-tiekeju-sarasas-3/</vt:lpwstr>
      </vt:variant>
      <vt:variant>
        <vt:lpwstr/>
      </vt:variant>
      <vt:variant>
        <vt:i4>6815784</vt:i4>
      </vt:variant>
      <vt:variant>
        <vt:i4>189</vt:i4>
      </vt:variant>
      <vt:variant>
        <vt:i4>0</vt:i4>
      </vt:variant>
      <vt:variant>
        <vt:i4>5</vt:i4>
      </vt:variant>
      <vt:variant>
        <vt:lpwstr>http://ebvpd.eviesiejipirkimai.lt/espd-web/</vt:lpwstr>
      </vt:variant>
      <vt:variant>
        <vt:lpwstr/>
      </vt:variant>
      <vt:variant>
        <vt:i4>4128814</vt:i4>
      </vt:variant>
      <vt:variant>
        <vt:i4>186</vt:i4>
      </vt:variant>
      <vt:variant>
        <vt:i4>0</vt:i4>
      </vt:variant>
      <vt:variant>
        <vt:i4>5</vt:i4>
      </vt:variant>
      <vt:variant>
        <vt:lpwstr>javascript:OL('40606','92')</vt:lpwstr>
      </vt:variant>
      <vt:variant>
        <vt:lpwstr/>
      </vt:variant>
      <vt:variant>
        <vt:i4>1507345</vt:i4>
      </vt:variant>
      <vt:variant>
        <vt:i4>183</vt:i4>
      </vt:variant>
      <vt:variant>
        <vt:i4>0</vt:i4>
      </vt:variant>
      <vt:variant>
        <vt:i4>5</vt:i4>
      </vt:variant>
      <vt:variant>
        <vt:lpwstr>https://www.e-tar.lt/portal/lt/legalAct/TAR.4B60A8C9678B/asr</vt:lpwstr>
      </vt:variant>
      <vt:variant>
        <vt:lpwstr/>
      </vt:variant>
      <vt:variant>
        <vt:i4>1507345</vt:i4>
      </vt:variant>
      <vt:variant>
        <vt:i4>180</vt:i4>
      </vt:variant>
      <vt:variant>
        <vt:i4>0</vt:i4>
      </vt:variant>
      <vt:variant>
        <vt:i4>5</vt:i4>
      </vt:variant>
      <vt:variant>
        <vt:lpwstr>https://www.e-tar.lt/portal/lt/legalAct/TAR.4B60A8C9678B/asr</vt:lpwstr>
      </vt:variant>
      <vt:variant>
        <vt:lpwstr/>
      </vt:variant>
      <vt:variant>
        <vt:i4>6815784</vt:i4>
      </vt:variant>
      <vt:variant>
        <vt:i4>177</vt:i4>
      </vt:variant>
      <vt:variant>
        <vt:i4>0</vt:i4>
      </vt:variant>
      <vt:variant>
        <vt:i4>5</vt:i4>
      </vt:variant>
      <vt:variant>
        <vt:lpwstr>http://ebvpd.eviesiejipirkimai.lt/espd-web/</vt:lpwstr>
      </vt:variant>
      <vt:variant>
        <vt:lpwstr/>
      </vt:variant>
      <vt:variant>
        <vt:i4>2162749</vt:i4>
      </vt:variant>
      <vt:variant>
        <vt:i4>174</vt:i4>
      </vt:variant>
      <vt:variant>
        <vt:i4>0</vt:i4>
      </vt:variant>
      <vt:variant>
        <vt:i4>5</vt:i4>
      </vt:variant>
      <vt:variant>
        <vt:lpwstr>https://cvpp.eviesiejipirkimai.lt/</vt:lpwstr>
      </vt:variant>
      <vt:variant>
        <vt:lpwstr/>
      </vt:variant>
      <vt:variant>
        <vt:i4>6553722</vt:i4>
      </vt:variant>
      <vt:variant>
        <vt:i4>171</vt:i4>
      </vt:variant>
      <vt:variant>
        <vt:i4>0</vt:i4>
      </vt:variant>
      <vt:variant>
        <vt:i4>5</vt:i4>
      </vt:variant>
      <vt:variant>
        <vt:lpwstr>http://www.cpo.lt/</vt:lpwstr>
      </vt:variant>
      <vt:variant>
        <vt:lpwstr/>
      </vt:variant>
      <vt:variant>
        <vt:i4>1376313</vt:i4>
      </vt:variant>
      <vt:variant>
        <vt:i4>164</vt:i4>
      </vt:variant>
      <vt:variant>
        <vt:i4>0</vt:i4>
      </vt:variant>
      <vt:variant>
        <vt:i4>5</vt:i4>
      </vt:variant>
      <vt:variant>
        <vt:lpwstr/>
      </vt:variant>
      <vt:variant>
        <vt:lpwstr>_Toc160192170</vt:lpwstr>
      </vt:variant>
      <vt:variant>
        <vt:i4>1310777</vt:i4>
      </vt:variant>
      <vt:variant>
        <vt:i4>161</vt:i4>
      </vt:variant>
      <vt:variant>
        <vt:i4>0</vt:i4>
      </vt:variant>
      <vt:variant>
        <vt:i4>5</vt:i4>
      </vt:variant>
      <vt:variant>
        <vt:lpwstr/>
      </vt:variant>
      <vt:variant>
        <vt:lpwstr>_Toc160192169</vt:lpwstr>
      </vt:variant>
      <vt:variant>
        <vt:i4>1310777</vt:i4>
      </vt:variant>
      <vt:variant>
        <vt:i4>155</vt:i4>
      </vt:variant>
      <vt:variant>
        <vt:i4>0</vt:i4>
      </vt:variant>
      <vt:variant>
        <vt:i4>5</vt:i4>
      </vt:variant>
      <vt:variant>
        <vt:lpwstr/>
      </vt:variant>
      <vt:variant>
        <vt:lpwstr>_Toc160192168</vt:lpwstr>
      </vt:variant>
      <vt:variant>
        <vt:i4>1310777</vt:i4>
      </vt:variant>
      <vt:variant>
        <vt:i4>152</vt:i4>
      </vt:variant>
      <vt:variant>
        <vt:i4>0</vt:i4>
      </vt:variant>
      <vt:variant>
        <vt:i4>5</vt:i4>
      </vt:variant>
      <vt:variant>
        <vt:lpwstr/>
      </vt:variant>
      <vt:variant>
        <vt:lpwstr>_Toc160192167</vt:lpwstr>
      </vt:variant>
      <vt:variant>
        <vt:i4>1310777</vt:i4>
      </vt:variant>
      <vt:variant>
        <vt:i4>146</vt:i4>
      </vt:variant>
      <vt:variant>
        <vt:i4>0</vt:i4>
      </vt:variant>
      <vt:variant>
        <vt:i4>5</vt:i4>
      </vt:variant>
      <vt:variant>
        <vt:lpwstr/>
      </vt:variant>
      <vt:variant>
        <vt:lpwstr>_Toc160192166</vt:lpwstr>
      </vt:variant>
      <vt:variant>
        <vt:i4>1310777</vt:i4>
      </vt:variant>
      <vt:variant>
        <vt:i4>140</vt:i4>
      </vt:variant>
      <vt:variant>
        <vt:i4>0</vt:i4>
      </vt:variant>
      <vt:variant>
        <vt:i4>5</vt:i4>
      </vt:variant>
      <vt:variant>
        <vt:lpwstr/>
      </vt:variant>
      <vt:variant>
        <vt:lpwstr>_Toc160192165</vt:lpwstr>
      </vt:variant>
      <vt:variant>
        <vt:i4>1310777</vt:i4>
      </vt:variant>
      <vt:variant>
        <vt:i4>134</vt:i4>
      </vt:variant>
      <vt:variant>
        <vt:i4>0</vt:i4>
      </vt:variant>
      <vt:variant>
        <vt:i4>5</vt:i4>
      </vt:variant>
      <vt:variant>
        <vt:lpwstr/>
      </vt:variant>
      <vt:variant>
        <vt:lpwstr>_Toc160192164</vt:lpwstr>
      </vt:variant>
      <vt:variant>
        <vt:i4>1310777</vt:i4>
      </vt:variant>
      <vt:variant>
        <vt:i4>128</vt:i4>
      </vt:variant>
      <vt:variant>
        <vt:i4>0</vt:i4>
      </vt:variant>
      <vt:variant>
        <vt:i4>5</vt:i4>
      </vt:variant>
      <vt:variant>
        <vt:lpwstr/>
      </vt:variant>
      <vt:variant>
        <vt:lpwstr>_Toc160192163</vt:lpwstr>
      </vt:variant>
      <vt:variant>
        <vt:i4>1310777</vt:i4>
      </vt:variant>
      <vt:variant>
        <vt:i4>122</vt:i4>
      </vt:variant>
      <vt:variant>
        <vt:i4>0</vt:i4>
      </vt:variant>
      <vt:variant>
        <vt:i4>5</vt:i4>
      </vt:variant>
      <vt:variant>
        <vt:lpwstr/>
      </vt:variant>
      <vt:variant>
        <vt:lpwstr>_Toc160192162</vt:lpwstr>
      </vt:variant>
      <vt:variant>
        <vt:i4>1310777</vt:i4>
      </vt:variant>
      <vt:variant>
        <vt:i4>116</vt:i4>
      </vt:variant>
      <vt:variant>
        <vt:i4>0</vt:i4>
      </vt:variant>
      <vt:variant>
        <vt:i4>5</vt:i4>
      </vt:variant>
      <vt:variant>
        <vt:lpwstr/>
      </vt:variant>
      <vt:variant>
        <vt:lpwstr>_Toc160192161</vt:lpwstr>
      </vt:variant>
      <vt:variant>
        <vt:i4>1310777</vt:i4>
      </vt:variant>
      <vt:variant>
        <vt:i4>110</vt:i4>
      </vt:variant>
      <vt:variant>
        <vt:i4>0</vt:i4>
      </vt:variant>
      <vt:variant>
        <vt:i4>5</vt:i4>
      </vt:variant>
      <vt:variant>
        <vt:lpwstr/>
      </vt:variant>
      <vt:variant>
        <vt:lpwstr>_Toc160192160</vt:lpwstr>
      </vt:variant>
      <vt:variant>
        <vt:i4>1507385</vt:i4>
      </vt:variant>
      <vt:variant>
        <vt:i4>104</vt:i4>
      </vt:variant>
      <vt:variant>
        <vt:i4>0</vt:i4>
      </vt:variant>
      <vt:variant>
        <vt:i4>5</vt:i4>
      </vt:variant>
      <vt:variant>
        <vt:lpwstr/>
      </vt:variant>
      <vt:variant>
        <vt:lpwstr>_Toc160192159</vt:lpwstr>
      </vt:variant>
      <vt:variant>
        <vt:i4>1507385</vt:i4>
      </vt:variant>
      <vt:variant>
        <vt:i4>98</vt:i4>
      </vt:variant>
      <vt:variant>
        <vt:i4>0</vt:i4>
      </vt:variant>
      <vt:variant>
        <vt:i4>5</vt:i4>
      </vt:variant>
      <vt:variant>
        <vt:lpwstr/>
      </vt:variant>
      <vt:variant>
        <vt:lpwstr>_Toc160192158</vt:lpwstr>
      </vt:variant>
      <vt:variant>
        <vt:i4>1507385</vt:i4>
      </vt:variant>
      <vt:variant>
        <vt:i4>92</vt:i4>
      </vt:variant>
      <vt:variant>
        <vt:i4>0</vt:i4>
      </vt:variant>
      <vt:variant>
        <vt:i4>5</vt:i4>
      </vt:variant>
      <vt:variant>
        <vt:lpwstr/>
      </vt:variant>
      <vt:variant>
        <vt:lpwstr>_Toc160192157</vt:lpwstr>
      </vt:variant>
      <vt:variant>
        <vt:i4>1507385</vt:i4>
      </vt:variant>
      <vt:variant>
        <vt:i4>86</vt:i4>
      </vt:variant>
      <vt:variant>
        <vt:i4>0</vt:i4>
      </vt:variant>
      <vt:variant>
        <vt:i4>5</vt:i4>
      </vt:variant>
      <vt:variant>
        <vt:lpwstr/>
      </vt:variant>
      <vt:variant>
        <vt:lpwstr>_Toc160192156</vt:lpwstr>
      </vt:variant>
      <vt:variant>
        <vt:i4>1507385</vt:i4>
      </vt:variant>
      <vt:variant>
        <vt:i4>80</vt:i4>
      </vt:variant>
      <vt:variant>
        <vt:i4>0</vt:i4>
      </vt:variant>
      <vt:variant>
        <vt:i4>5</vt:i4>
      </vt:variant>
      <vt:variant>
        <vt:lpwstr/>
      </vt:variant>
      <vt:variant>
        <vt:lpwstr>_Toc160192155</vt:lpwstr>
      </vt:variant>
      <vt:variant>
        <vt:i4>1507385</vt:i4>
      </vt:variant>
      <vt:variant>
        <vt:i4>74</vt:i4>
      </vt:variant>
      <vt:variant>
        <vt:i4>0</vt:i4>
      </vt:variant>
      <vt:variant>
        <vt:i4>5</vt:i4>
      </vt:variant>
      <vt:variant>
        <vt:lpwstr/>
      </vt:variant>
      <vt:variant>
        <vt:lpwstr>_Toc160192154</vt:lpwstr>
      </vt:variant>
      <vt:variant>
        <vt:i4>1507385</vt:i4>
      </vt:variant>
      <vt:variant>
        <vt:i4>68</vt:i4>
      </vt:variant>
      <vt:variant>
        <vt:i4>0</vt:i4>
      </vt:variant>
      <vt:variant>
        <vt:i4>5</vt:i4>
      </vt:variant>
      <vt:variant>
        <vt:lpwstr/>
      </vt:variant>
      <vt:variant>
        <vt:lpwstr>_Toc160192153</vt:lpwstr>
      </vt:variant>
      <vt:variant>
        <vt:i4>1507385</vt:i4>
      </vt:variant>
      <vt:variant>
        <vt:i4>62</vt:i4>
      </vt:variant>
      <vt:variant>
        <vt:i4>0</vt:i4>
      </vt:variant>
      <vt:variant>
        <vt:i4>5</vt:i4>
      </vt:variant>
      <vt:variant>
        <vt:lpwstr/>
      </vt:variant>
      <vt:variant>
        <vt:lpwstr>_Toc160192152</vt:lpwstr>
      </vt:variant>
      <vt:variant>
        <vt:i4>1507385</vt:i4>
      </vt:variant>
      <vt:variant>
        <vt:i4>56</vt:i4>
      </vt:variant>
      <vt:variant>
        <vt:i4>0</vt:i4>
      </vt:variant>
      <vt:variant>
        <vt:i4>5</vt:i4>
      </vt:variant>
      <vt:variant>
        <vt:lpwstr/>
      </vt:variant>
      <vt:variant>
        <vt:lpwstr>_Toc160192151</vt:lpwstr>
      </vt:variant>
      <vt:variant>
        <vt:i4>1507385</vt:i4>
      </vt:variant>
      <vt:variant>
        <vt:i4>50</vt:i4>
      </vt:variant>
      <vt:variant>
        <vt:i4>0</vt:i4>
      </vt:variant>
      <vt:variant>
        <vt:i4>5</vt:i4>
      </vt:variant>
      <vt:variant>
        <vt:lpwstr/>
      </vt:variant>
      <vt:variant>
        <vt:lpwstr>_Toc160192150</vt:lpwstr>
      </vt:variant>
      <vt:variant>
        <vt:i4>1441849</vt:i4>
      </vt:variant>
      <vt:variant>
        <vt:i4>44</vt:i4>
      </vt:variant>
      <vt:variant>
        <vt:i4>0</vt:i4>
      </vt:variant>
      <vt:variant>
        <vt:i4>5</vt:i4>
      </vt:variant>
      <vt:variant>
        <vt:lpwstr/>
      </vt:variant>
      <vt:variant>
        <vt:lpwstr>_Toc160192149</vt:lpwstr>
      </vt:variant>
      <vt:variant>
        <vt:i4>1441849</vt:i4>
      </vt:variant>
      <vt:variant>
        <vt:i4>38</vt:i4>
      </vt:variant>
      <vt:variant>
        <vt:i4>0</vt:i4>
      </vt:variant>
      <vt:variant>
        <vt:i4>5</vt:i4>
      </vt:variant>
      <vt:variant>
        <vt:lpwstr/>
      </vt:variant>
      <vt:variant>
        <vt:lpwstr>_Toc160192148</vt:lpwstr>
      </vt:variant>
      <vt:variant>
        <vt:i4>1441849</vt:i4>
      </vt:variant>
      <vt:variant>
        <vt:i4>32</vt:i4>
      </vt:variant>
      <vt:variant>
        <vt:i4>0</vt:i4>
      </vt:variant>
      <vt:variant>
        <vt:i4>5</vt:i4>
      </vt:variant>
      <vt:variant>
        <vt:lpwstr/>
      </vt:variant>
      <vt:variant>
        <vt:lpwstr>_Toc160192147</vt:lpwstr>
      </vt:variant>
      <vt:variant>
        <vt:i4>1441849</vt:i4>
      </vt:variant>
      <vt:variant>
        <vt:i4>26</vt:i4>
      </vt:variant>
      <vt:variant>
        <vt:i4>0</vt:i4>
      </vt:variant>
      <vt:variant>
        <vt:i4>5</vt:i4>
      </vt:variant>
      <vt:variant>
        <vt:lpwstr/>
      </vt:variant>
      <vt:variant>
        <vt:lpwstr>_Toc160192146</vt:lpwstr>
      </vt:variant>
      <vt:variant>
        <vt:i4>1441849</vt:i4>
      </vt:variant>
      <vt:variant>
        <vt:i4>20</vt:i4>
      </vt:variant>
      <vt:variant>
        <vt:i4>0</vt:i4>
      </vt:variant>
      <vt:variant>
        <vt:i4>5</vt:i4>
      </vt:variant>
      <vt:variant>
        <vt:lpwstr/>
      </vt:variant>
      <vt:variant>
        <vt:lpwstr>_Toc160192145</vt:lpwstr>
      </vt:variant>
      <vt:variant>
        <vt:i4>1441849</vt:i4>
      </vt:variant>
      <vt:variant>
        <vt:i4>14</vt:i4>
      </vt:variant>
      <vt:variant>
        <vt:i4>0</vt:i4>
      </vt:variant>
      <vt:variant>
        <vt:i4>5</vt:i4>
      </vt:variant>
      <vt:variant>
        <vt:lpwstr/>
      </vt:variant>
      <vt:variant>
        <vt:lpwstr>_Toc160192144</vt:lpwstr>
      </vt:variant>
      <vt:variant>
        <vt:i4>1441849</vt:i4>
      </vt:variant>
      <vt:variant>
        <vt:i4>8</vt:i4>
      </vt:variant>
      <vt:variant>
        <vt:i4>0</vt:i4>
      </vt:variant>
      <vt:variant>
        <vt:i4>5</vt:i4>
      </vt:variant>
      <vt:variant>
        <vt:lpwstr/>
      </vt:variant>
      <vt:variant>
        <vt:lpwstr>_Toc160192143</vt:lpwstr>
      </vt:variant>
      <vt:variant>
        <vt:i4>1441849</vt:i4>
      </vt:variant>
      <vt:variant>
        <vt:i4>2</vt:i4>
      </vt:variant>
      <vt:variant>
        <vt:i4>0</vt:i4>
      </vt:variant>
      <vt:variant>
        <vt:i4>5</vt:i4>
      </vt:variant>
      <vt:variant>
        <vt:lpwstr/>
      </vt:variant>
      <vt:variant>
        <vt:lpwstr>_Toc160192142</vt:lpwstr>
      </vt:variant>
      <vt:variant>
        <vt:i4>7340082</vt:i4>
      </vt:variant>
      <vt:variant>
        <vt:i4>9</vt:i4>
      </vt:variant>
      <vt:variant>
        <vt:i4>0</vt:i4>
      </vt:variant>
      <vt:variant>
        <vt:i4>5</vt:i4>
      </vt:variant>
      <vt:variant>
        <vt:lpwstr>https://e-seimas.lrs.lt/portal/legalAct/lt/TAD/1a061730b0c711ecaf79c2120caf5094/asr</vt:lpwstr>
      </vt:variant>
      <vt:variant>
        <vt:lpwstr/>
      </vt:variant>
      <vt:variant>
        <vt:i4>3276854</vt:i4>
      </vt:variant>
      <vt:variant>
        <vt:i4>6</vt:i4>
      </vt:variant>
      <vt:variant>
        <vt:i4>0</vt:i4>
      </vt:variant>
      <vt:variant>
        <vt:i4>5</vt:i4>
      </vt:variant>
      <vt:variant>
        <vt:lpwstr>https://e-seimas.lrs.lt/portal/legalAct/lt/TAP/663eeed07fd711edbdcebd68a7a0df7e</vt:lpwstr>
      </vt:variant>
      <vt:variant>
        <vt:lpwstr/>
      </vt:variant>
      <vt:variant>
        <vt:i4>68</vt:i4>
      </vt:variant>
      <vt:variant>
        <vt:i4>3</vt:i4>
      </vt:variant>
      <vt:variant>
        <vt:i4>0</vt:i4>
      </vt:variant>
      <vt:variant>
        <vt:i4>5</vt:i4>
      </vt:variant>
      <vt:variant>
        <vt:lpwstr>https://e-tar.lt/portal/lt/legalAct/66ae9a80883011ed8df094f359a60216/asr</vt:lpwstr>
      </vt:variant>
      <vt:variant>
        <vt:lpwstr/>
      </vt:variant>
      <vt:variant>
        <vt:i4>68</vt:i4>
      </vt:variant>
      <vt:variant>
        <vt:i4>0</vt:i4>
      </vt:variant>
      <vt:variant>
        <vt:i4>0</vt:i4>
      </vt:variant>
      <vt:variant>
        <vt:i4>5</vt:i4>
      </vt:variant>
      <vt:variant>
        <vt:lpwstr>https://e-tar.lt/portal/lt/legalAct/66ae9a80883011ed8df094f359a60216/asr</vt:lpwstr>
      </vt:variant>
      <vt:variant>
        <vt:lpwstr/>
      </vt:variant>
      <vt:variant>
        <vt:i4>4522060</vt:i4>
      </vt:variant>
      <vt:variant>
        <vt:i4>0</vt:i4>
      </vt:variant>
      <vt:variant>
        <vt:i4>0</vt:i4>
      </vt:variant>
      <vt:variant>
        <vt:i4>5</vt:i4>
      </vt:variant>
      <vt:variant>
        <vt:lpwstr>https://www.e-tar.lt/portal/lt/legalAct/65ffc830bc6311eea5a28c81c82193a8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Milda Mechonošina</dc:creator>
  <cp:keywords/>
  <dc:description/>
  <cp:lastModifiedBy>Ramūnas Valiulis</cp:lastModifiedBy>
  <cp:revision>835</cp:revision>
  <dcterms:created xsi:type="dcterms:W3CDTF">2024-04-03T13:51:00Z</dcterms:created>
  <dcterms:modified xsi:type="dcterms:W3CDTF">2025-01-13T08:32:00Z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